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B3C4F" w:rsidP="00D07563" w:rsidRDefault="00010A2B" w14:paraId="6B287C4F" w14:textId="77777777">
      <w:pPr>
        <w:spacing w:after="0" w:line="240" w:lineRule="auto"/>
        <w:jc w:val="right"/>
        <w:rPr>
          <w:rFonts w:ascii="Times New Roman" w:hAnsi="Times New Roman" w:cs="Times New Roman"/>
          <w:sz w:val="24"/>
          <w:szCs w:val="24"/>
        </w:rPr>
      </w:pPr>
      <w:r w:rsidRPr="00A63EA4">
        <w:rPr>
          <w:rFonts w:ascii="Times New Roman" w:hAnsi="Times New Roman" w:cs="Times New Roman"/>
          <w:sz w:val="24"/>
          <w:szCs w:val="24"/>
        </w:rPr>
        <w:t>EELNÕU</w:t>
      </w:r>
      <w:r w:rsidR="00D07563">
        <w:rPr>
          <w:rFonts w:ascii="Times New Roman" w:hAnsi="Times New Roman" w:cs="Times New Roman"/>
          <w:sz w:val="24"/>
          <w:szCs w:val="24"/>
        </w:rPr>
        <w:t xml:space="preserve"> </w:t>
      </w:r>
    </w:p>
    <w:p w:rsidRPr="00A63EA4" w:rsidR="00010A2B" w:rsidP="00D07563" w:rsidRDefault="00E17742" w14:paraId="32214494" w14:textId="32AD085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w:t>
      </w:r>
      <w:r w:rsidR="002B3FFE">
        <w:rPr>
          <w:rFonts w:ascii="Times New Roman" w:hAnsi="Times New Roman" w:cs="Times New Roman"/>
          <w:sz w:val="24"/>
          <w:szCs w:val="24"/>
        </w:rPr>
        <w:t>5</w:t>
      </w:r>
      <w:r w:rsidR="00D07563">
        <w:rPr>
          <w:rFonts w:ascii="Times New Roman" w:hAnsi="Times New Roman" w:cs="Times New Roman"/>
          <w:sz w:val="24"/>
          <w:szCs w:val="24"/>
        </w:rPr>
        <w:t>.0</w:t>
      </w:r>
      <w:r>
        <w:rPr>
          <w:rFonts w:ascii="Times New Roman" w:hAnsi="Times New Roman" w:cs="Times New Roman"/>
          <w:sz w:val="24"/>
          <w:szCs w:val="24"/>
        </w:rPr>
        <w:t>9</w:t>
      </w:r>
      <w:r w:rsidR="00D07563">
        <w:rPr>
          <w:rFonts w:ascii="Times New Roman" w:hAnsi="Times New Roman" w:cs="Times New Roman"/>
          <w:sz w:val="24"/>
          <w:szCs w:val="24"/>
        </w:rPr>
        <w:t>.2025</w:t>
      </w:r>
    </w:p>
    <w:p w:rsidRPr="008C2D2C" w:rsidR="006778B0" w:rsidP="006778B0" w:rsidRDefault="006778B0" w14:paraId="01AD7AB3" w14:textId="77777777">
      <w:pPr>
        <w:spacing w:after="0" w:line="240" w:lineRule="auto"/>
        <w:ind w:left="7788"/>
        <w:jc w:val="both"/>
        <w:rPr>
          <w:rFonts w:ascii="Times New Roman" w:hAnsi="Times New Roman" w:cs="Times New Roman"/>
          <w:sz w:val="24"/>
          <w:szCs w:val="24"/>
        </w:rPr>
      </w:pPr>
    </w:p>
    <w:p w:rsidRPr="008C2D2C" w:rsidR="005B6FEE" w:rsidP="006778B0" w:rsidRDefault="005B6FEE" w14:paraId="69A97C5F" w14:textId="77777777">
      <w:pPr>
        <w:spacing w:after="0" w:line="240" w:lineRule="auto"/>
        <w:ind w:left="7788"/>
        <w:jc w:val="both"/>
        <w:rPr>
          <w:rFonts w:ascii="Times New Roman" w:hAnsi="Times New Roman" w:cs="Times New Roman"/>
          <w:sz w:val="24"/>
          <w:szCs w:val="24"/>
        </w:rPr>
      </w:pPr>
    </w:p>
    <w:p w:rsidRPr="00867F22" w:rsidR="00010A2B" w:rsidP="0831BEF3" w:rsidRDefault="00961541" w14:paraId="233441A9" w14:textId="5B6D923A">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Sots</w:t>
      </w:r>
      <w:r w:rsidR="00CB6A73">
        <w:rPr>
          <w:rFonts w:ascii="Times New Roman" w:hAnsi="Times New Roman" w:cs="Times New Roman"/>
          <w:b/>
          <w:bCs/>
          <w:sz w:val="32"/>
          <w:szCs w:val="32"/>
        </w:rPr>
        <w:t>i</w:t>
      </w:r>
      <w:r>
        <w:rPr>
          <w:rFonts w:ascii="Times New Roman" w:hAnsi="Times New Roman" w:cs="Times New Roman"/>
          <w:b/>
          <w:bCs/>
          <w:sz w:val="32"/>
          <w:szCs w:val="32"/>
        </w:rPr>
        <w:t>aalhoolekande seaduse</w:t>
      </w:r>
      <w:r w:rsidR="00D329B8">
        <w:rPr>
          <w:rFonts w:ascii="Times New Roman" w:hAnsi="Times New Roman" w:cs="Times New Roman"/>
          <w:b/>
          <w:bCs/>
          <w:sz w:val="32"/>
          <w:szCs w:val="32"/>
        </w:rPr>
        <w:t>, sotsiaalseadustiku üldosa seaduse</w:t>
      </w:r>
      <w:r>
        <w:rPr>
          <w:rFonts w:ascii="Times New Roman" w:hAnsi="Times New Roman" w:cs="Times New Roman"/>
          <w:b/>
          <w:bCs/>
          <w:sz w:val="32"/>
          <w:szCs w:val="32"/>
        </w:rPr>
        <w:t xml:space="preserve"> </w:t>
      </w:r>
      <w:r w:rsidRPr="13BF5FC9" w:rsidR="06D64B08">
        <w:rPr>
          <w:rFonts w:ascii="Times New Roman" w:hAnsi="Times New Roman" w:cs="Times New Roman"/>
          <w:b/>
          <w:bCs/>
          <w:sz w:val="32"/>
          <w:szCs w:val="32"/>
        </w:rPr>
        <w:t xml:space="preserve">ja </w:t>
      </w:r>
      <w:r w:rsidR="00D329B8">
        <w:rPr>
          <w:rFonts w:ascii="Times New Roman" w:hAnsi="Times New Roman" w:cs="Times New Roman"/>
          <w:b/>
          <w:bCs/>
          <w:sz w:val="32"/>
          <w:szCs w:val="32"/>
        </w:rPr>
        <w:t>v</w:t>
      </w:r>
      <w:r w:rsidRPr="00D329B8" w:rsidR="00D329B8">
        <w:rPr>
          <w:rFonts w:ascii="Times New Roman" w:hAnsi="Times New Roman" w:cs="Times New Roman"/>
          <w:b/>
          <w:bCs/>
          <w:sz w:val="32"/>
          <w:szCs w:val="32"/>
        </w:rPr>
        <w:t xml:space="preserve">äärtpaberite registri pidamise seaduse </w:t>
      </w:r>
      <w:r w:rsidRPr="0831BEF3" w:rsidR="4990CB23">
        <w:rPr>
          <w:rFonts w:ascii="Times New Roman" w:hAnsi="Times New Roman" w:cs="Times New Roman"/>
          <w:b/>
          <w:bCs/>
          <w:sz w:val="32"/>
          <w:szCs w:val="32"/>
        </w:rPr>
        <w:t>muutmise</w:t>
      </w:r>
      <w:r w:rsidRPr="0831BEF3" w:rsidR="4D7C5986">
        <w:rPr>
          <w:rFonts w:ascii="Times New Roman" w:hAnsi="Times New Roman" w:cs="Times New Roman"/>
          <w:b/>
          <w:bCs/>
          <w:sz w:val="32"/>
          <w:szCs w:val="32"/>
        </w:rPr>
        <w:t xml:space="preserve"> </w:t>
      </w:r>
      <w:r w:rsidRPr="0831BEF3" w:rsidR="42D450B7">
        <w:rPr>
          <w:rFonts w:ascii="Times New Roman" w:hAnsi="Times New Roman" w:cs="Times New Roman"/>
          <w:b/>
          <w:bCs/>
          <w:sz w:val="32"/>
          <w:szCs w:val="32"/>
        </w:rPr>
        <w:t>seadus</w:t>
      </w:r>
    </w:p>
    <w:p w:rsidRPr="008C2D2C" w:rsidR="008C2D2C" w:rsidP="000A7F87" w:rsidRDefault="008C2D2C" w14:paraId="635D9B82" w14:textId="77777777">
      <w:pPr>
        <w:spacing w:after="0" w:line="240" w:lineRule="auto"/>
        <w:jc w:val="both"/>
        <w:rPr>
          <w:rFonts w:ascii="Times New Roman" w:hAnsi="Times New Roman" w:cs="Times New Roman"/>
          <w:b/>
          <w:sz w:val="24"/>
          <w:szCs w:val="24"/>
        </w:rPr>
      </w:pPr>
    </w:p>
    <w:p w:rsidR="00134668" w:rsidP="000A7F87" w:rsidRDefault="00692B53" w14:paraId="2288D8D7" w14:textId="068BC8C6">
      <w:pPr>
        <w:spacing w:after="0" w:line="240" w:lineRule="auto"/>
        <w:jc w:val="both"/>
        <w:rPr>
          <w:rFonts w:ascii="Times New Roman" w:hAnsi="Times New Roman" w:cs="Times New Roman"/>
          <w:b/>
          <w:bCs/>
          <w:sz w:val="24"/>
          <w:szCs w:val="24"/>
        </w:rPr>
      </w:pPr>
      <w:r w:rsidRPr="00867F22">
        <w:rPr>
          <w:rFonts w:ascii="Times New Roman" w:hAnsi="Times New Roman" w:cs="Times New Roman"/>
          <w:b/>
          <w:sz w:val="24"/>
          <w:szCs w:val="24"/>
        </w:rPr>
        <w:t xml:space="preserve">§ 1. </w:t>
      </w:r>
      <w:r w:rsidRPr="00867F22" w:rsidR="00961541">
        <w:rPr>
          <w:rFonts w:ascii="Times New Roman" w:hAnsi="Times New Roman" w:cs="Times New Roman"/>
          <w:b/>
          <w:sz w:val="24"/>
          <w:szCs w:val="24"/>
        </w:rPr>
        <w:t>Sotsiaalhoolekande seaduse muutmine</w:t>
      </w:r>
    </w:p>
    <w:p w:rsidR="00FE4A4D" w:rsidP="000A7F87" w:rsidRDefault="00FE4A4D" w14:paraId="384BB98A" w14:textId="77777777">
      <w:pPr>
        <w:spacing w:after="0" w:line="240" w:lineRule="auto"/>
        <w:jc w:val="both"/>
        <w:rPr>
          <w:rFonts w:ascii="Times New Roman" w:hAnsi="Times New Roman" w:cs="Times New Roman"/>
          <w:b/>
          <w:bCs/>
          <w:sz w:val="24"/>
          <w:szCs w:val="24"/>
        </w:rPr>
      </w:pPr>
    </w:p>
    <w:p w:rsidRPr="00640CBA" w:rsidR="00990384" w:rsidP="000A7F87" w:rsidRDefault="00961541" w14:paraId="714D039B" w14:textId="740EC530">
      <w:pPr>
        <w:spacing w:after="0" w:line="240" w:lineRule="auto"/>
        <w:jc w:val="both"/>
        <w:rPr>
          <w:rFonts w:ascii="Times New Roman" w:hAnsi="Times New Roman" w:cs="Times New Roman"/>
          <w:sz w:val="24"/>
          <w:szCs w:val="24"/>
        </w:rPr>
      </w:pPr>
      <w:r w:rsidRPr="00640CBA">
        <w:rPr>
          <w:rFonts w:ascii="Times New Roman" w:hAnsi="Times New Roman" w:cs="Times New Roman"/>
          <w:sz w:val="24"/>
          <w:szCs w:val="24"/>
        </w:rPr>
        <w:t xml:space="preserve">Sotsiaalhoolekande </w:t>
      </w:r>
      <w:r w:rsidRPr="00640CBA" w:rsidR="00FE4A4D">
        <w:rPr>
          <w:rFonts w:ascii="Times New Roman" w:hAnsi="Times New Roman" w:cs="Times New Roman"/>
          <w:sz w:val="24"/>
          <w:szCs w:val="24"/>
        </w:rPr>
        <w:t>seaduses tehakse järgmised muudatused:</w:t>
      </w:r>
    </w:p>
    <w:p w:rsidRPr="00640CBA" w:rsidR="00961541" w:rsidP="000A7F87" w:rsidRDefault="00961541" w14:paraId="2A5AB73B" w14:textId="19722527">
      <w:pPr>
        <w:spacing w:after="0" w:line="240" w:lineRule="auto"/>
        <w:jc w:val="both"/>
        <w:rPr>
          <w:rFonts w:ascii="Times New Roman" w:hAnsi="Times New Roman" w:cs="Times New Roman"/>
          <w:sz w:val="24"/>
          <w:szCs w:val="24"/>
        </w:rPr>
      </w:pPr>
    </w:p>
    <w:p w:rsidRPr="007C5A19" w:rsidR="007C5A19" w:rsidP="00C616CE" w:rsidRDefault="007C5A19" w14:paraId="0489B080" w14:textId="256EB4F9">
      <w:pPr>
        <w:spacing w:after="0" w:line="240" w:lineRule="auto"/>
        <w:jc w:val="both"/>
        <w:rPr>
          <w:rFonts w:ascii="Times New Roman" w:hAnsi="Times New Roman" w:eastAsia="Arial" w:cs="Times New Roman"/>
          <w:sz w:val="24"/>
          <w:szCs w:val="24"/>
        </w:rPr>
      </w:pPr>
      <w:r w:rsidRPr="007C5A19">
        <w:rPr>
          <w:rFonts w:ascii="Times New Roman" w:hAnsi="Times New Roman" w:eastAsia="Arial" w:cs="Times New Roman"/>
          <w:b/>
          <w:bCs/>
          <w:sz w:val="24"/>
          <w:szCs w:val="24"/>
        </w:rPr>
        <w:t>1)</w:t>
      </w:r>
      <w:r>
        <w:rPr>
          <w:rFonts w:ascii="Times New Roman" w:hAnsi="Times New Roman" w:eastAsia="Arial" w:cs="Times New Roman"/>
          <w:b/>
          <w:bCs/>
          <w:sz w:val="24"/>
          <w:szCs w:val="24"/>
        </w:rPr>
        <w:t xml:space="preserve"> </w:t>
      </w:r>
      <w:r w:rsidRPr="007C5A19" w:rsidR="0014062F">
        <w:rPr>
          <w:rFonts w:ascii="Times New Roman" w:hAnsi="Times New Roman" w:eastAsia="Arial" w:cs="Times New Roman"/>
          <w:sz w:val="24"/>
          <w:szCs w:val="24"/>
        </w:rPr>
        <w:t xml:space="preserve">paragrahvi </w:t>
      </w:r>
      <w:r w:rsidRPr="007C5A19" w:rsidR="004A765F">
        <w:rPr>
          <w:rFonts w:ascii="Times New Roman" w:hAnsi="Times New Roman" w:eastAsia="Arial" w:cs="Times New Roman"/>
          <w:sz w:val="24"/>
          <w:szCs w:val="24"/>
        </w:rPr>
        <w:t xml:space="preserve">47 </w:t>
      </w:r>
      <w:r w:rsidRPr="007C5A19" w:rsidR="003933E1">
        <w:rPr>
          <w:rFonts w:ascii="Times New Roman" w:hAnsi="Times New Roman" w:eastAsia="Arial" w:cs="Times New Roman"/>
          <w:sz w:val="24"/>
          <w:szCs w:val="24"/>
        </w:rPr>
        <w:t>lõi</w:t>
      </w:r>
      <w:r w:rsidR="003F4D3B">
        <w:rPr>
          <w:rFonts w:ascii="Times New Roman" w:hAnsi="Times New Roman" w:eastAsia="Arial" w:cs="Times New Roman"/>
          <w:sz w:val="24"/>
          <w:szCs w:val="24"/>
        </w:rPr>
        <w:t>ke</w:t>
      </w:r>
      <w:r w:rsidRPr="007C5A19" w:rsidR="003933E1">
        <w:rPr>
          <w:rFonts w:ascii="Times New Roman" w:hAnsi="Times New Roman" w:eastAsia="Arial" w:cs="Times New Roman"/>
          <w:sz w:val="24"/>
          <w:szCs w:val="24"/>
        </w:rPr>
        <w:t xml:space="preserve"> 3</w:t>
      </w:r>
      <w:r w:rsidRPr="007C5A19" w:rsidR="003933E1">
        <w:rPr>
          <w:rFonts w:ascii="Times New Roman" w:hAnsi="Times New Roman" w:eastAsia="Arial" w:cs="Times New Roman"/>
          <w:sz w:val="24"/>
          <w:szCs w:val="24"/>
          <w:vertAlign w:val="superscript"/>
        </w:rPr>
        <w:t>3</w:t>
      </w:r>
      <w:r w:rsidRPr="007C5A19" w:rsidR="003933E1">
        <w:rPr>
          <w:rFonts w:ascii="Times New Roman" w:hAnsi="Times New Roman" w:eastAsia="Arial" w:cs="Times New Roman"/>
          <w:sz w:val="24"/>
          <w:szCs w:val="24"/>
        </w:rPr>
        <w:t xml:space="preserve"> punkt 3</w:t>
      </w:r>
      <w:r w:rsidR="00950BEB">
        <w:rPr>
          <w:rFonts w:ascii="Times New Roman" w:hAnsi="Times New Roman" w:eastAsia="Arial" w:cs="Times New Roman"/>
          <w:sz w:val="24"/>
          <w:szCs w:val="24"/>
        </w:rPr>
        <w:t xml:space="preserve"> </w:t>
      </w:r>
      <w:r w:rsidRPr="007C5A19" w:rsidR="003933E1">
        <w:rPr>
          <w:rFonts w:ascii="Times New Roman" w:hAnsi="Times New Roman" w:eastAsia="Arial" w:cs="Times New Roman"/>
          <w:sz w:val="24"/>
          <w:szCs w:val="24"/>
        </w:rPr>
        <w:t>muudetakse ja sõnastatakse järgmiselt:</w:t>
      </w:r>
    </w:p>
    <w:p w:rsidR="003A29F2" w:rsidP="00C616CE" w:rsidRDefault="003A29F2" w14:paraId="0B5F0B6E" w14:textId="77777777">
      <w:pPr>
        <w:spacing w:after="0" w:line="240" w:lineRule="auto"/>
        <w:jc w:val="both"/>
        <w:rPr>
          <w:b/>
          <w:bCs/>
        </w:rPr>
      </w:pPr>
    </w:p>
    <w:p w:rsidR="003933E1" w:rsidP="00D026E8" w:rsidRDefault="007C18C5" w14:paraId="7667C605" w14:textId="71273E66">
      <w:pPr>
        <w:spacing w:after="0" w:line="240" w:lineRule="auto"/>
        <w:jc w:val="both"/>
        <w:rPr>
          <w:rFonts w:ascii="Times New Roman" w:hAnsi="Times New Roman" w:eastAsia="Arial" w:cs="Times New Roman"/>
          <w:sz w:val="24"/>
          <w:szCs w:val="24"/>
        </w:rPr>
      </w:pPr>
      <w:r w:rsidRPr="00C031A7">
        <w:rPr>
          <w:rFonts w:ascii="Times New Roman" w:hAnsi="Times New Roman" w:eastAsia="Arial" w:cs="Times New Roman"/>
          <w:sz w:val="24"/>
          <w:szCs w:val="24"/>
        </w:rPr>
        <w:t>„</w:t>
      </w:r>
      <w:r w:rsidRPr="00C031A7" w:rsidR="00CA434D">
        <w:rPr>
          <w:rFonts w:ascii="Times New Roman" w:hAnsi="Times New Roman" w:eastAsia="Arial" w:cs="Times New Roman"/>
          <w:sz w:val="24"/>
          <w:szCs w:val="24"/>
        </w:rPr>
        <w:t xml:space="preserve">3) </w:t>
      </w:r>
      <w:r w:rsidRPr="000F757F" w:rsidR="00CA434D">
        <w:rPr>
          <w:rFonts w:ascii="Times New Roman" w:hAnsi="Times New Roman" w:eastAsia="Arial" w:cs="Times New Roman"/>
          <w:sz w:val="24"/>
          <w:szCs w:val="24"/>
        </w:rPr>
        <w:t>on vajalik hooldusteenus</w:t>
      </w:r>
      <w:ins w:author="Moonika Kuusk - JUSTDIGI" w:date="2025-09-15T12:07:00Z" w16du:dateUtc="2025-09-15T09:07:00Z" w:id="0">
        <w:r w:rsidR="006E6456">
          <w:rPr>
            <w:rFonts w:ascii="Times New Roman" w:hAnsi="Times New Roman" w:eastAsia="Arial" w:cs="Times New Roman"/>
            <w:sz w:val="24"/>
            <w:szCs w:val="24"/>
          </w:rPr>
          <w:t>t</w:t>
        </w:r>
      </w:ins>
      <w:del w:author="Moonika Kuusk - JUSTDIGI" w:date="2025-09-15T12:07:00Z" w16du:dateUtc="2025-09-15T09:07:00Z" w:id="1">
        <w:r w:rsidRPr="000F757F" w:rsidDel="006E6456" w:rsidR="00CA434D">
          <w:rPr>
            <w:rFonts w:ascii="Times New Roman" w:hAnsi="Times New Roman" w:eastAsia="Arial" w:cs="Times New Roman"/>
            <w:sz w:val="24"/>
            <w:szCs w:val="24"/>
          </w:rPr>
          <w:delText>el</w:delText>
        </w:r>
      </w:del>
      <w:r w:rsidRPr="000F757F" w:rsidR="00CA434D">
        <w:rPr>
          <w:rFonts w:ascii="Times New Roman" w:hAnsi="Times New Roman" w:eastAsia="Arial" w:cs="Times New Roman"/>
          <w:sz w:val="24"/>
          <w:szCs w:val="24"/>
        </w:rPr>
        <w:t xml:space="preserve"> </w:t>
      </w:r>
      <w:r w:rsidRPr="000F757F" w:rsidR="00444679">
        <w:rPr>
          <w:rFonts w:ascii="Times New Roman" w:hAnsi="Times New Roman" w:eastAsia="Arial" w:cs="Times New Roman"/>
          <w:sz w:val="24"/>
          <w:szCs w:val="24"/>
        </w:rPr>
        <w:t>saavale</w:t>
      </w:r>
      <w:r w:rsidRPr="000F757F" w:rsidR="00CA434D">
        <w:rPr>
          <w:rFonts w:ascii="Times New Roman" w:hAnsi="Times New Roman" w:eastAsia="Arial" w:cs="Times New Roman"/>
          <w:sz w:val="24"/>
          <w:szCs w:val="24"/>
        </w:rPr>
        <w:t xml:space="preserve"> isikule</w:t>
      </w:r>
      <w:r w:rsidRPr="00C031A7" w:rsidR="00CA434D">
        <w:rPr>
          <w:rFonts w:ascii="Times New Roman" w:hAnsi="Times New Roman" w:eastAsia="Arial" w:cs="Times New Roman"/>
          <w:sz w:val="24"/>
          <w:szCs w:val="24"/>
        </w:rPr>
        <w:t xml:space="preserve"> hügieenitoimingute tegemise tagamiseks, välja arvatud</w:t>
      </w:r>
      <w:r w:rsidR="00094FDE">
        <w:rPr>
          <w:rFonts w:ascii="Times New Roman" w:hAnsi="Times New Roman" w:eastAsia="Arial" w:cs="Times New Roman"/>
          <w:sz w:val="24"/>
          <w:szCs w:val="24"/>
        </w:rPr>
        <w:t xml:space="preserve"> ühekordseks</w:t>
      </w:r>
      <w:r w:rsidRPr="00C031A7" w:rsidR="00CA434D">
        <w:rPr>
          <w:rFonts w:ascii="Times New Roman" w:hAnsi="Times New Roman" w:eastAsia="Arial" w:cs="Times New Roman"/>
          <w:sz w:val="24"/>
          <w:szCs w:val="24"/>
        </w:rPr>
        <w:t xml:space="preserve"> </w:t>
      </w:r>
      <w:r w:rsidR="00E97A82">
        <w:rPr>
          <w:rFonts w:ascii="Times New Roman" w:hAnsi="Times New Roman" w:eastAsia="Arial" w:cs="Times New Roman"/>
          <w:sz w:val="24"/>
          <w:szCs w:val="24"/>
        </w:rPr>
        <w:t xml:space="preserve">individuaalseks </w:t>
      </w:r>
      <w:r w:rsidRPr="00C031A7" w:rsidR="00CA434D">
        <w:rPr>
          <w:rFonts w:ascii="Times New Roman" w:hAnsi="Times New Roman" w:eastAsia="Arial" w:cs="Times New Roman"/>
          <w:sz w:val="24"/>
          <w:szCs w:val="24"/>
        </w:rPr>
        <w:t>kasutamiseks mõeldud abivahend;</w:t>
      </w:r>
      <w:r w:rsidR="00CA434D">
        <w:rPr>
          <w:rFonts w:ascii="Times New Roman" w:hAnsi="Times New Roman" w:eastAsia="Arial" w:cs="Times New Roman"/>
          <w:sz w:val="24"/>
          <w:szCs w:val="24"/>
        </w:rPr>
        <w:t>“</w:t>
      </w:r>
      <w:r w:rsidR="00233F02">
        <w:rPr>
          <w:rFonts w:ascii="Times New Roman" w:hAnsi="Times New Roman" w:eastAsia="Arial" w:cs="Times New Roman"/>
          <w:sz w:val="24"/>
          <w:szCs w:val="24"/>
        </w:rPr>
        <w:t>;</w:t>
      </w:r>
    </w:p>
    <w:p w:rsidR="004C0B60" w:rsidP="00C616CE" w:rsidRDefault="004C0B60" w14:paraId="1D4C5413" w14:textId="77777777">
      <w:pPr>
        <w:spacing w:after="0" w:line="240" w:lineRule="auto"/>
        <w:jc w:val="both"/>
        <w:rPr>
          <w:rFonts w:ascii="Times New Roman" w:hAnsi="Times New Roman" w:eastAsia="Arial" w:cs="Times New Roman"/>
          <w:sz w:val="24"/>
          <w:szCs w:val="24"/>
        </w:rPr>
      </w:pPr>
    </w:p>
    <w:p w:rsidR="004C0B60" w:rsidP="00C616CE" w:rsidRDefault="004C0B60" w14:paraId="1862187A" w14:textId="16D70C79">
      <w:pPr>
        <w:spacing w:after="0" w:line="240" w:lineRule="auto"/>
        <w:jc w:val="both"/>
        <w:rPr>
          <w:rFonts w:ascii="Times New Roman" w:hAnsi="Times New Roman" w:eastAsia="Arial" w:cs="Times New Roman"/>
          <w:sz w:val="24"/>
          <w:szCs w:val="24"/>
        </w:rPr>
      </w:pPr>
      <w:r w:rsidRPr="000C3206">
        <w:rPr>
          <w:rFonts w:ascii="Times New Roman" w:hAnsi="Times New Roman" w:eastAsia="Arial" w:cs="Times New Roman"/>
          <w:b/>
          <w:bCs/>
          <w:sz w:val="24"/>
          <w:szCs w:val="24"/>
        </w:rPr>
        <w:t>2)</w:t>
      </w:r>
      <w:r>
        <w:rPr>
          <w:rFonts w:ascii="Times New Roman" w:hAnsi="Times New Roman" w:eastAsia="Arial" w:cs="Times New Roman"/>
          <w:b/>
          <w:bCs/>
          <w:sz w:val="24"/>
          <w:szCs w:val="24"/>
        </w:rPr>
        <w:t xml:space="preserve"> </w:t>
      </w:r>
      <w:r w:rsidRPr="000C3206">
        <w:rPr>
          <w:rFonts w:ascii="Times New Roman" w:hAnsi="Times New Roman" w:eastAsia="Arial" w:cs="Times New Roman"/>
          <w:sz w:val="24"/>
          <w:szCs w:val="24"/>
        </w:rPr>
        <w:t xml:space="preserve">paragrahvi 50 lõige </w:t>
      </w:r>
      <w:r w:rsidRPr="000C3206" w:rsidR="00A81C7B">
        <w:rPr>
          <w:rFonts w:ascii="Times New Roman" w:hAnsi="Times New Roman" w:eastAsia="Arial" w:cs="Times New Roman"/>
          <w:sz w:val="24"/>
          <w:szCs w:val="24"/>
        </w:rPr>
        <w:t>11 muudetakse ja sõnastatakse järgmiselt:</w:t>
      </w:r>
    </w:p>
    <w:p w:rsidR="002E61BC" w:rsidP="00C616CE" w:rsidRDefault="002E61BC" w14:paraId="774DE98F" w14:textId="77777777">
      <w:pPr>
        <w:spacing w:after="0" w:line="240" w:lineRule="auto"/>
        <w:jc w:val="both"/>
        <w:rPr>
          <w:rFonts w:ascii="Times New Roman" w:hAnsi="Times New Roman" w:eastAsia="Arial" w:cs="Times New Roman"/>
          <w:sz w:val="24"/>
          <w:szCs w:val="24"/>
        </w:rPr>
      </w:pPr>
    </w:p>
    <w:p w:rsidRPr="000C3206" w:rsidR="006C7B50" w:rsidP="00C616CE" w:rsidRDefault="006C7B50" w14:paraId="4CA6C54B" w14:textId="5CA5D442">
      <w:pPr>
        <w:spacing w:after="0" w:line="240" w:lineRule="auto"/>
        <w:jc w:val="both"/>
        <w:rPr>
          <w:rFonts w:ascii="Times New Roman" w:hAnsi="Times New Roman" w:eastAsia="Arial" w:cs="Times New Roman"/>
          <w:sz w:val="24"/>
          <w:szCs w:val="24"/>
        </w:rPr>
      </w:pPr>
      <w:r>
        <w:rPr>
          <w:rFonts w:ascii="Times New Roman" w:hAnsi="Times New Roman" w:eastAsia="Arial" w:cs="Times New Roman"/>
          <w:sz w:val="24"/>
          <w:szCs w:val="24"/>
        </w:rPr>
        <w:t>„</w:t>
      </w:r>
      <w:r w:rsidR="008D2982">
        <w:rPr>
          <w:rFonts w:ascii="Times New Roman" w:hAnsi="Times New Roman" w:eastAsia="Arial" w:cs="Times New Roman"/>
          <w:sz w:val="24"/>
          <w:szCs w:val="24"/>
        </w:rPr>
        <w:t xml:space="preserve">(11) </w:t>
      </w:r>
      <w:r w:rsidRPr="000C3206">
        <w:rPr>
          <w:rFonts w:ascii="Times New Roman" w:hAnsi="Times New Roman" w:eastAsia="Arial" w:cs="Times New Roman"/>
          <w:sz w:val="24"/>
          <w:szCs w:val="24"/>
        </w:rPr>
        <w:t>Isiku omaosalus võib olla väiksem kui käesoleva paragrahvi lõikes 9 sätestatud summa</w:t>
      </w:r>
      <w:r w:rsidRPr="05FEF303" w:rsidR="003C0E98">
        <w:rPr>
          <w:rFonts w:ascii="Times New Roman" w:hAnsi="Times New Roman" w:eastAsia="Arial" w:cs="Times New Roman"/>
          <w:sz w:val="24"/>
          <w:szCs w:val="24"/>
        </w:rPr>
        <w:t xml:space="preserve"> järgmistel juhtudel</w:t>
      </w:r>
      <w:r w:rsidRPr="000C3206">
        <w:rPr>
          <w:rFonts w:ascii="Times New Roman" w:hAnsi="Times New Roman" w:eastAsia="Arial" w:cs="Times New Roman"/>
          <w:sz w:val="24"/>
          <w:szCs w:val="24"/>
        </w:rPr>
        <w:t>:</w:t>
      </w:r>
    </w:p>
    <w:p w:rsidRPr="000C3206" w:rsidR="006C7B50" w:rsidP="00C616CE" w:rsidRDefault="006C7B50" w14:paraId="34EBBC77" w14:textId="69F828F2">
      <w:pPr>
        <w:spacing w:after="0" w:line="240" w:lineRule="auto"/>
        <w:jc w:val="both"/>
        <w:rPr>
          <w:rFonts w:ascii="Times New Roman" w:hAnsi="Times New Roman" w:eastAsia="Arial" w:cs="Times New Roman"/>
          <w:sz w:val="24"/>
          <w:szCs w:val="24"/>
        </w:rPr>
      </w:pPr>
      <w:r w:rsidRPr="000C3206">
        <w:rPr>
          <w:rFonts w:ascii="Times New Roman" w:hAnsi="Times New Roman" w:eastAsia="Arial" w:cs="Times New Roman"/>
          <w:sz w:val="24"/>
          <w:szCs w:val="24"/>
        </w:rPr>
        <w:t>1)</w:t>
      </w:r>
      <w:r w:rsidR="00233F02">
        <w:rPr>
          <w:rFonts w:ascii="Times New Roman" w:hAnsi="Times New Roman" w:eastAsia="Arial" w:cs="Times New Roman"/>
          <w:sz w:val="24"/>
          <w:szCs w:val="24"/>
        </w:rPr>
        <w:t xml:space="preserve"> </w:t>
      </w:r>
      <w:r w:rsidRPr="000C3206">
        <w:rPr>
          <w:rFonts w:ascii="Times New Roman" w:hAnsi="Times New Roman" w:eastAsia="Arial" w:cs="Times New Roman"/>
          <w:sz w:val="24"/>
          <w:szCs w:val="24"/>
        </w:rPr>
        <w:t xml:space="preserve">kuupõhise limiidi alusel </w:t>
      </w:r>
      <w:r w:rsidRPr="05FEF303">
        <w:rPr>
          <w:rFonts w:ascii="Times New Roman" w:hAnsi="Times New Roman" w:eastAsia="Arial" w:cs="Times New Roman"/>
          <w:sz w:val="24"/>
          <w:szCs w:val="24"/>
        </w:rPr>
        <w:t>võimaldatava</w:t>
      </w:r>
      <w:r w:rsidRPr="05FEF303" w:rsidR="003C0E98">
        <w:rPr>
          <w:rFonts w:ascii="Times New Roman" w:hAnsi="Times New Roman" w:eastAsia="Arial" w:cs="Times New Roman"/>
          <w:sz w:val="24"/>
          <w:szCs w:val="24"/>
        </w:rPr>
        <w:t>d</w:t>
      </w:r>
      <w:r w:rsidRPr="000C3206">
        <w:rPr>
          <w:rFonts w:ascii="Times New Roman" w:hAnsi="Times New Roman" w:eastAsia="Arial" w:cs="Times New Roman"/>
          <w:sz w:val="24"/>
          <w:szCs w:val="24"/>
        </w:rPr>
        <w:t xml:space="preserve"> enesehoolde- ja </w:t>
      </w:r>
      <w:r w:rsidRPr="05FEF303">
        <w:rPr>
          <w:rFonts w:ascii="Times New Roman" w:hAnsi="Times New Roman" w:eastAsia="Arial" w:cs="Times New Roman"/>
          <w:sz w:val="24"/>
          <w:szCs w:val="24"/>
        </w:rPr>
        <w:t>kaitseabivahendi</w:t>
      </w:r>
      <w:r w:rsidRPr="05FEF303" w:rsidR="003C0E98">
        <w:rPr>
          <w:rFonts w:ascii="Times New Roman" w:hAnsi="Times New Roman" w:eastAsia="Arial" w:cs="Times New Roman"/>
          <w:sz w:val="24"/>
          <w:szCs w:val="24"/>
        </w:rPr>
        <w:t>d</w:t>
      </w:r>
      <w:r w:rsidRPr="000C3206">
        <w:rPr>
          <w:rFonts w:ascii="Times New Roman" w:hAnsi="Times New Roman" w:eastAsia="Arial" w:cs="Times New Roman"/>
          <w:sz w:val="24"/>
          <w:szCs w:val="24"/>
        </w:rPr>
        <w:t>;</w:t>
      </w:r>
    </w:p>
    <w:p w:rsidRPr="000C3206" w:rsidR="006C7B50" w:rsidP="00C616CE" w:rsidRDefault="006C7B50" w14:paraId="52AA027D" w14:textId="13E46F72">
      <w:pPr>
        <w:spacing w:after="0" w:line="240" w:lineRule="auto"/>
        <w:jc w:val="both"/>
        <w:rPr>
          <w:rFonts w:ascii="Times New Roman" w:hAnsi="Times New Roman" w:eastAsia="Arial" w:cs="Times New Roman"/>
          <w:sz w:val="24"/>
          <w:szCs w:val="24"/>
        </w:rPr>
      </w:pPr>
      <w:r w:rsidRPr="000C3206">
        <w:rPr>
          <w:rFonts w:ascii="Times New Roman" w:hAnsi="Times New Roman" w:eastAsia="Arial" w:cs="Times New Roman"/>
          <w:sz w:val="24"/>
          <w:szCs w:val="24"/>
        </w:rPr>
        <w:t>2)</w:t>
      </w:r>
      <w:r w:rsidR="00233F02">
        <w:rPr>
          <w:rFonts w:ascii="Times New Roman" w:hAnsi="Times New Roman" w:eastAsia="Arial" w:cs="Times New Roman"/>
          <w:sz w:val="24"/>
          <w:szCs w:val="24"/>
        </w:rPr>
        <w:t xml:space="preserve"> </w:t>
      </w:r>
      <w:r w:rsidRPr="188A0DF5">
        <w:rPr>
          <w:rFonts w:ascii="Times New Roman" w:hAnsi="Times New Roman" w:eastAsia="Arial" w:cs="Times New Roman"/>
          <w:sz w:val="24"/>
          <w:szCs w:val="24"/>
        </w:rPr>
        <w:t>abivahend</w:t>
      </w:r>
      <w:r w:rsidRPr="188A0DF5" w:rsidR="19EB9EC4">
        <w:rPr>
          <w:rFonts w:ascii="Times New Roman" w:hAnsi="Times New Roman" w:eastAsia="Arial" w:cs="Times New Roman"/>
          <w:sz w:val="24"/>
          <w:szCs w:val="24"/>
        </w:rPr>
        <w:t>i</w:t>
      </w:r>
      <w:r w:rsidRPr="188A0DF5" w:rsidR="00F56C21">
        <w:rPr>
          <w:rFonts w:ascii="Times New Roman" w:hAnsi="Times New Roman" w:eastAsia="Arial" w:cs="Times New Roman"/>
          <w:sz w:val="24"/>
          <w:szCs w:val="24"/>
        </w:rPr>
        <w:t>d</w:t>
      </w:r>
      <w:r w:rsidRPr="000C3206">
        <w:rPr>
          <w:rFonts w:ascii="Times New Roman" w:hAnsi="Times New Roman" w:eastAsia="Arial" w:cs="Times New Roman"/>
          <w:sz w:val="24"/>
          <w:szCs w:val="24"/>
        </w:rPr>
        <w:t>, mida võimaldatakse koguseliselt piirhinna ulatuses kalendriaasta jooksul;</w:t>
      </w:r>
    </w:p>
    <w:p w:rsidR="007C408C" w:rsidP="00C616CE" w:rsidRDefault="006C7B50" w14:paraId="68CCDCE7" w14:textId="57C9B86F">
      <w:pPr>
        <w:spacing w:after="0" w:line="240" w:lineRule="auto"/>
        <w:jc w:val="both"/>
        <w:rPr>
          <w:rFonts w:ascii="Times New Roman" w:hAnsi="Times New Roman" w:eastAsia="Arial" w:cs="Times New Roman"/>
          <w:b/>
          <w:bCs/>
          <w:sz w:val="24"/>
          <w:szCs w:val="24"/>
        </w:rPr>
      </w:pPr>
      <w:r w:rsidRPr="000C3206">
        <w:rPr>
          <w:rFonts w:ascii="Times New Roman" w:hAnsi="Times New Roman" w:eastAsia="Arial" w:cs="Times New Roman"/>
          <w:sz w:val="24"/>
          <w:szCs w:val="24"/>
        </w:rPr>
        <w:t>3)</w:t>
      </w:r>
      <w:r w:rsidR="00233F02">
        <w:rPr>
          <w:rFonts w:ascii="Times New Roman" w:hAnsi="Times New Roman" w:eastAsia="Arial" w:cs="Times New Roman"/>
          <w:sz w:val="24"/>
          <w:szCs w:val="24"/>
        </w:rPr>
        <w:t xml:space="preserve"> </w:t>
      </w:r>
      <w:r w:rsidRPr="000C3206">
        <w:rPr>
          <w:rFonts w:ascii="Times New Roman" w:hAnsi="Times New Roman" w:eastAsia="Arial" w:cs="Times New Roman"/>
          <w:sz w:val="24"/>
          <w:szCs w:val="24"/>
        </w:rPr>
        <w:t>abivahendi üürimi</w:t>
      </w:r>
      <w:r w:rsidR="00F56C21">
        <w:rPr>
          <w:rFonts w:ascii="Times New Roman" w:hAnsi="Times New Roman" w:eastAsia="Arial" w:cs="Times New Roman"/>
          <w:sz w:val="24"/>
          <w:szCs w:val="24"/>
        </w:rPr>
        <w:t>ne</w:t>
      </w:r>
      <w:r w:rsidRPr="000C3206">
        <w:rPr>
          <w:rFonts w:ascii="Times New Roman" w:hAnsi="Times New Roman" w:eastAsia="Arial" w:cs="Times New Roman"/>
          <w:sz w:val="24"/>
          <w:szCs w:val="24"/>
        </w:rPr>
        <w:t>.</w:t>
      </w:r>
      <w:r w:rsidR="008D2982">
        <w:rPr>
          <w:rFonts w:ascii="Times New Roman" w:hAnsi="Times New Roman" w:eastAsia="Arial" w:cs="Times New Roman"/>
          <w:sz w:val="24"/>
          <w:szCs w:val="24"/>
        </w:rPr>
        <w:t>“</w:t>
      </w:r>
      <w:r w:rsidR="00233F02">
        <w:rPr>
          <w:rFonts w:ascii="Times New Roman" w:hAnsi="Times New Roman" w:eastAsia="Arial" w:cs="Times New Roman"/>
          <w:sz w:val="24"/>
          <w:szCs w:val="24"/>
        </w:rPr>
        <w:t>;</w:t>
      </w:r>
    </w:p>
    <w:p w:rsidR="009605A6" w:rsidP="000A7F87" w:rsidRDefault="009605A6" w14:paraId="656704DC" w14:textId="77777777">
      <w:pPr>
        <w:spacing w:after="0" w:line="240" w:lineRule="auto"/>
        <w:jc w:val="both"/>
        <w:rPr>
          <w:rFonts w:ascii="Times New Roman" w:hAnsi="Times New Roman" w:cs="Times New Roman"/>
          <w:sz w:val="24"/>
          <w:szCs w:val="24"/>
        </w:rPr>
      </w:pPr>
    </w:p>
    <w:p w:rsidRPr="001B0ED5" w:rsidR="00E36F60" w:rsidP="000A7F87" w:rsidRDefault="007E4FD0" w14:paraId="354B5914" w14:textId="0810127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Pr="00042860" w:rsidR="00632148">
        <w:rPr>
          <w:rFonts w:ascii="Times New Roman" w:hAnsi="Times New Roman" w:cs="Times New Roman"/>
          <w:b/>
          <w:bCs/>
          <w:sz w:val="24"/>
          <w:szCs w:val="24"/>
        </w:rPr>
        <w:t>)</w:t>
      </w:r>
      <w:r w:rsidRPr="001B0ED5" w:rsidR="00632148">
        <w:rPr>
          <w:rFonts w:ascii="Times New Roman" w:hAnsi="Times New Roman" w:cs="Times New Roman"/>
          <w:sz w:val="24"/>
          <w:szCs w:val="24"/>
        </w:rPr>
        <w:t xml:space="preserve"> </w:t>
      </w:r>
      <w:r w:rsidRPr="001B0ED5" w:rsidR="00175F15">
        <w:rPr>
          <w:rFonts w:ascii="Times New Roman" w:hAnsi="Times New Roman" w:cs="Times New Roman"/>
          <w:sz w:val="24"/>
          <w:szCs w:val="24"/>
        </w:rPr>
        <w:t xml:space="preserve">seaduse </w:t>
      </w:r>
      <w:r w:rsidRPr="00C81A65" w:rsidR="004B221A">
        <w:rPr>
          <w:rFonts w:ascii="Times New Roman" w:hAnsi="Times New Roman" w:cs="Times New Roman"/>
          <w:sz w:val="24"/>
          <w:szCs w:val="24"/>
        </w:rPr>
        <w:t>3</w:t>
      </w:r>
      <w:r w:rsidRPr="001B0ED5" w:rsidR="00DA440F">
        <w:rPr>
          <w:rFonts w:ascii="Times New Roman" w:hAnsi="Times New Roman" w:cs="Times New Roman"/>
          <w:sz w:val="24"/>
          <w:szCs w:val="24"/>
        </w:rPr>
        <w:t xml:space="preserve">. peatükki </w:t>
      </w:r>
      <w:r w:rsidRPr="00C81A65" w:rsidR="00DA440F">
        <w:rPr>
          <w:rFonts w:ascii="Times New Roman" w:hAnsi="Times New Roman" w:cs="Times New Roman"/>
          <w:sz w:val="24"/>
          <w:szCs w:val="24"/>
        </w:rPr>
        <w:t>täienda</w:t>
      </w:r>
      <w:r w:rsidRPr="00C81A65" w:rsidR="004B221A">
        <w:rPr>
          <w:rFonts w:ascii="Times New Roman" w:hAnsi="Times New Roman" w:cs="Times New Roman"/>
          <w:sz w:val="24"/>
          <w:szCs w:val="24"/>
        </w:rPr>
        <w:t>ta</w:t>
      </w:r>
      <w:r w:rsidRPr="00C81A65" w:rsidR="00DA440F">
        <w:rPr>
          <w:rFonts w:ascii="Times New Roman" w:hAnsi="Times New Roman" w:cs="Times New Roman"/>
          <w:sz w:val="24"/>
          <w:szCs w:val="24"/>
        </w:rPr>
        <w:t>ks</w:t>
      </w:r>
      <w:r w:rsidRPr="00C81A65" w:rsidR="004B221A">
        <w:rPr>
          <w:rFonts w:ascii="Times New Roman" w:hAnsi="Times New Roman" w:cs="Times New Roman"/>
          <w:sz w:val="24"/>
          <w:szCs w:val="24"/>
        </w:rPr>
        <w:t>e</w:t>
      </w:r>
      <w:r w:rsidRPr="00C81A65" w:rsidR="00DA440F">
        <w:rPr>
          <w:rFonts w:ascii="Times New Roman" w:hAnsi="Times New Roman" w:cs="Times New Roman"/>
          <w:sz w:val="24"/>
          <w:szCs w:val="24"/>
        </w:rPr>
        <w:t xml:space="preserve"> </w:t>
      </w:r>
      <w:r w:rsidRPr="00C81A65" w:rsidR="00634AFB">
        <w:rPr>
          <w:rFonts w:ascii="Times New Roman" w:hAnsi="Times New Roman" w:cs="Times New Roman"/>
          <w:sz w:val="24"/>
          <w:szCs w:val="24"/>
        </w:rPr>
        <w:t>7</w:t>
      </w:r>
      <w:r w:rsidRPr="00C81A65" w:rsidR="00634AFB">
        <w:rPr>
          <w:rFonts w:ascii="Times New Roman" w:hAnsi="Times New Roman" w:cs="Times New Roman"/>
          <w:sz w:val="24"/>
          <w:szCs w:val="24"/>
          <w:vertAlign w:val="superscript"/>
        </w:rPr>
        <w:t>3</w:t>
      </w:r>
      <w:r w:rsidRPr="00C81A65" w:rsidR="00DA440F">
        <w:rPr>
          <w:rFonts w:ascii="Times New Roman" w:hAnsi="Times New Roman" w:cs="Times New Roman"/>
          <w:sz w:val="24"/>
          <w:szCs w:val="24"/>
        </w:rPr>
        <w:t>.</w:t>
      </w:r>
      <w:r w:rsidRPr="001B0ED5" w:rsidR="00DA440F">
        <w:rPr>
          <w:rFonts w:ascii="Times New Roman" w:hAnsi="Times New Roman" w:cs="Times New Roman"/>
          <w:sz w:val="24"/>
          <w:szCs w:val="24"/>
        </w:rPr>
        <w:t xml:space="preserve"> jaoga järgmises sõnastuses:</w:t>
      </w:r>
    </w:p>
    <w:p w:rsidRPr="001B0ED5" w:rsidR="00526421" w:rsidP="000A7F87" w:rsidRDefault="00526421" w14:paraId="1FC62E21" w14:textId="77777777">
      <w:pPr>
        <w:spacing w:after="0" w:line="240" w:lineRule="auto"/>
        <w:jc w:val="both"/>
        <w:rPr>
          <w:rFonts w:ascii="Times New Roman" w:hAnsi="Times New Roman" w:cs="Times New Roman"/>
          <w:sz w:val="24"/>
          <w:szCs w:val="24"/>
        </w:rPr>
      </w:pPr>
    </w:p>
    <w:p w:rsidRPr="001B0ED5" w:rsidR="00526421" w:rsidP="00526421" w:rsidRDefault="00526421" w14:paraId="33FA4C39" w14:textId="727756EF">
      <w:pPr>
        <w:spacing w:after="0" w:line="240" w:lineRule="auto"/>
        <w:jc w:val="center"/>
        <w:rPr>
          <w:rFonts w:ascii="Times New Roman" w:hAnsi="Times New Roman" w:cs="Times New Roman"/>
          <w:b/>
          <w:bCs/>
          <w:sz w:val="24"/>
          <w:szCs w:val="24"/>
        </w:rPr>
      </w:pPr>
      <w:r w:rsidRPr="003D74FD">
        <w:rPr>
          <w:rFonts w:ascii="Times New Roman" w:hAnsi="Times New Roman" w:cs="Times New Roman"/>
          <w:sz w:val="24"/>
          <w:szCs w:val="24"/>
        </w:rPr>
        <w:t>„</w:t>
      </w:r>
      <w:r w:rsidRPr="00C81A65" w:rsidR="00414931">
        <w:rPr>
          <w:rFonts w:ascii="Times New Roman" w:hAnsi="Times New Roman" w:cs="Times New Roman"/>
          <w:b/>
          <w:bCs/>
          <w:sz w:val="24"/>
          <w:szCs w:val="24"/>
        </w:rPr>
        <w:t>7</w:t>
      </w:r>
      <w:r w:rsidRPr="00C81A65" w:rsidR="00414931">
        <w:rPr>
          <w:rFonts w:ascii="Times New Roman" w:hAnsi="Times New Roman" w:cs="Times New Roman"/>
          <w:b/>
          <w:bCs/>
          <w:sz w:val="24"/>
          <w:szCs w:val="24"/>
          <w:vertAlign w:val="superscript"/>
        </w:rPr>
        <w:t>3</w:t>
      </w:r>
      <w:r w:rsidRPr="001B0ED5">
        <w:rPr>
          <w:rFonts w:ascii="Times New Roman" w:hAnsi="Times New Roman" w:cs="Times New Roman"/>
          <w:b/>
          <w:bCs/>
          <w:sz w:val="24"/>
          <w:szCs w:val="24"/>
        </w:rPr>
        <w:t>. jagu</w:t>
      </w:r>
    </w:p>
    <w:p w:rsidRPr="001B0ED5" w:rsidR="00101F91" w:rsidP="00526421" w:rsidRDefault="00101F91" w14:paraId="5EDF02D1" w14:textId="264F65DA">
      <w:pPr>
        <w:spacing w:after="0" w:line="240" w:lineRule="auto"/>
        <w:jc w:val="center"/>
        <w:rPr>
          <w:rFonts w:ascii="Times New Roman" w:hAnsi="Times New Roman" w:cs="Times New Roman"/>
          <w:b/>
          <w:bCs/>
          <w:sz w:val="24"/>
          <w:szCs w:val="24"/>
        </w:rPr>
      </w:pPr>
      <w:r w:rsidRPr="001B0ED5">
        <w:rPr>
          <w:rFonts w:ascii="Times New Roman" w:hAnsi="Times New Roman" w:cs="Times New Roman"/>
          <w:b/>
          <w:bCs/>
          <w:sz w:val="24"/>
          <w:szCs w:val="24"/>
        </w:rPr>
        <w:t>Viipekeele kaugtõlke</w:t>
      </w:r>
      <w:r w:rsidR="00FD1FDF">
        <w:rPr>
          <w:rFonts w:ascii="Times New Roman" w:hAnsi="Times New Roman" w:cs="Times New Roman"/>
          <w:b/>
          <w:bCs/>
          <w:sz w:val="24"/>
          <w:szCs w:val="24"/>
        </w:rPr>
        <w:t>teenus</w:t>
      </w:r>
      <w:r w:rsidRPr="001B0ED5">
        <w:rPr>
          <w:rFonts w:ascii="Times New Roman" w:hAnsi="Times New Roman" w:cs="Times New Roman"/>
          <w:b/>
          <w:bCs/>
          <w:sz w:val="24"/>
          <w:szCs w:val="24"/>
        </w:rPr>
        <w:t xml:space="preserve"> ja </w:t>
      </w:r>
      <w:r w:rsidRPr="001B0ED5" w:rsidR="00F859C1">
        <w:rPr>
          <w:rFonts w:ascii="Times New Roman" w:hAnsi="Times New Roman" w:cs="Times New Roman"/>
          <w:b/>
          <w:bCs/>
          <w:sz w:val="24"/>
          <w:szCs w:val="24"/>
        </w:rPr>
        <w:t>kirjutustõlketeenus</w:t>
      </w:r>
    </w:p>
    <w:p w:rsidRPr="001B0ED5" w:rsidR="00526421" w:rsidP="000A7F87" w:rsidRDefault="00526421" w14:paraId="1B28FE85" w14:textId="77777777">
      <w:pPr>
        <w:spacing w:after="0" w:line="240" w:lineRule="auto"/>
        <w:jc w:val="both"/>
        <w:rPr>
          <w:rFonts w:ascii="Times New Roman" w:hAnsi="Times New Roman" w:cs="Times New Roman"/>
          <w:sz w:val="24"/>
          <w:szCs w:val="24"/>
        </w:rPr>
      </w:pPr>
    </w:p>
    <w:p w:rsidRPr="001B0ED5" w:rsidR="006F0730" w:rsidP="0097351E" w:rsidRDefault="00BC6726" w14:paraId="0B6AA1C4" w14:textId="3B9F6250">
      <w:pPr>
        <w:spacing w:after="0" w:line="240" w:lineRule="auto"/>
        <w:jc w:val="both"/>
        <w:rPr>
          <w:rFonts w:ascii="Times New Roman" w:hAnsi="Times New Roman" w:cs="Times New Roman"/>
          <w:b/>
          <w:bCs/>
          <w:sz w:val="24"/>
          <w:szCs w:val="24"/>
        </w:rPr>
      </w:pPr>
      <w:r w:rsidRPr="7EA15B4A">
        <w:rPr>
          <w:rFonts w:ascii="Times New Roman" w:hAnsi="Times New Roman" w:cs="Times New Roman"/>
          <w:b/>
          <w:bCs/>
          <w:sz w:val="24"/>
          <w:szCs w:val="24"/>
        </w:rPr>
        <w:t xml:space="preserve">§ </w:t>
      </w:r>
      <w:r w:rsidRPr="7EA15B4A" w:rsidR="00FC3BCE">
        <w:rPr>
          <w:rFonts w:ascii="Times New Roman" w:hAnsi="Times New Roman" w:cs="Times New Roman"/>
          <w:b/>
          <w:bCs/>
          <w:sz w:val="24"/>
          <w:szCs w:val="24"/>
        </w:rPr>
        <w:t>130</w:t>
      </w:r>
      <w:r w:rsidRPr="7EA15B4A" w:rsidR="00FC3BCE">
        <w:rPr>
          <w:rFonts w:ascii="Times New Roman" w:hAnsi="Times New Roman" w:cs="Times New Roman"/>
          <w:b/>
          <w:bCs/>
          <w:sz w:val="24"/>
          <w:szCs w:val="24"/>
          <w:vertAlign w:val="superscript"/>
        </w:rPr>
        <w:t>12</w:t>
      </w:r>
      <w:r w:rsidRPr="7EA15B4A">
        <w:rPr>
          <w:rFonts w:ascii="Times New Roman" w:hAnsi="Times New Roman" w:cs="Times New Roman"/>
          <w:b/>
          <w:bCs/>
          <w:sz w:val="24"/>
          <w:szCs w:val="24"/>
        </w:rPr>
        <w:t xml:space="preserve">. </w:t>
      </w:r>
      <w:r w:rsidRPr="7EA15B4A" w:rsidR="0007685D">
        <w:rPr>
          <w:rFonts w:ascii="Times New Roman" w:hAnsi="Times New Roman" w:cs="Times New Roman"/>
          <w:b/>
          <w:bCs/>
          <w:sz w:val="24"/>
          <w:szCs w:val="24"/>
        </w:rPr>
        <w:t>Viipekeele kaug</w:t>
      </w:r>
      <w:r w:rsidRPr="7EA15B4A" w:rsidR="00FD1FDF">
        <w:rPr>
          <w:rFonts w:ascii="Times New Roman" w:hAnsi="Times New Roman" w:cs="Times New Roman"/>
          <w:b/>
          <w:bCs/>
          <w:sz w:val="24"/>
          <w:szCs w:val="24"/>
        </w:rPr>
        <w:t>tõlke</w:t>
      </w:r>
      <w:r w:rsidRPr="7EA15B4A" w:rsidR="00E16241">
        <w:rPr>
          <w:rFonts w:ascii="Times New Roman" w:hAnsi="Times New Roman" w:cs="Times New Roman"/>
          <w:b/>
          <w:bCs/>
          <w:sz w:val="24"/>
          <w:szCs w:val="24"/>
        </w:rPr>
        <w:t>teenuse</w:t>
      </w:r>
      <w:r w:rsidRPr="7EA15B4A" w:rsidR="00485F90">
        <w:rPr>
          <w:rFonts w:ascii="Times New Roman" w:hAnsi="Times New Roman" w:cs="Times New Roman"/>
          <w:b/>
          <w:bCs/>
          <w:sz w:val="24"/>
          <w:szCs w:val="24"/>
        </w:rPr>
        <w:t xml:space="preserve"> ja kirjutustõlketeenuse</w:t>
      </w:r>
      <w:r w:rsidRPr="7EA15B4A" w:rsidR="0007685D">
        <w:rPr>
          <w:rFonts w:ascii="Times New Roman" w:hAnsi="Times New Roman" w:cs="Times New Roman"/>
          <w:b/>
          <w:bCs/>
          <w:sz w:val="24"/>
          <w:szCs w:val="24"/>
        </w:rPr>
        <w:t xml:space="preserve"> </w:t>
      </w:r>
      <w:r w:rsidRPr="7EA15B4A" w:rsidR="00507B43">
        <w:rPr>
          <w:rFonts w:ascii="Times New Roman" w:hAnsi="Times New Roman" w:cs="Times New Roman"/>
          <w:b/>
          <w:bCs/>
          <w:sz w:val="24"/>
          <w:szCs w:val="24"/>
        </w:rPr>
        <w:t>eesmärk</w:t>
      </w:r>
    </w:p>
    <w:p w:rsidR="004B2FC7" w:rsidP="0097351E" w:rsidRDefault="004B2FC7" w14:paraId="33E777AC" w14:textId="77777777">
      <w:pPr>
        <w:spacing w:after="0" w:line="240" w:lineRule="auto"/>
        <w:jc w:val="both"/>
        <w:rPr>
          <w:rFonts w:ascii="Times New Roman" w:hAnsi="Times New Roman" w:cs="Times New Roman"/>
          <w:sz w:val="24"/>
          <w:szCs w:val="24"/>
        </w:rPr>
      </w:pPr>
    </w:p>
    <w:p w:rsidRPr="00260242" w:rsidR="004B2FC7" w:rsidP="00485F90" w:rsidRDefault="00485F90" w14:paraId="361BBC20" w14:textId="16A7F4BF">
      <w:pPr>
        <w:spacing w:after="0" w:line="240" w:lineRule="auto"/>
        <w:jc w:val="both"/>
        <w:rPr>
          <w:rFonts w:ascii="Times New Roman" w:hAnsi="Times New Roman" w:cs="Times New Roman"/>
          <w:sz w:val="24"/>
          <w:szCs w:val="24"/>
        </w:rPr>
      </w:pPr>
      <w:r w:rsidRPr="7EA15B4A">
        <w:rPr>
          <w:rFonts w:ascii="Times New Roman" w:hAnsi="Times New Roman" w:cs="Times New Roman"/>
          <w:sz w:val="24"/>
          <w:szCs w:val="24"/>
        </w:rPr>
        <w:t xml:space="preserve">(1) </w:t>
      </w:r>
      <w:r w:rsidRPr="7EA15B4A" w:rsidR="00267EB2">
        <w:rPr>
          <w:rFonts w:ascii="Times New Roman" w:hAnsi="Times New Roman" w:cs="Times New Roman"/>
          <w:sz w:val="24"/>
          <w:szCs w:val="24"/>
        </w:rPr>
        <w:t xml:space="preserve">Viipekeele kaugtõlketeenus on </w:t>
      </w:r>
      <w:r w:rsidR="00466F78">
        <w:rPr>
          <w:rFonts w:ascii="Times New Roman" w:hAnsi="Times New Roman" w:cs="Times New Roman"/>
          <w:sz w:val="24"/>
          <w:szCs w:val="24"/>
        </w:rPr>
        <w:t xml:space="preserve">lühiajaline </w:t>
      </w:r>
      <w:r w:rsidRPr="7EA15B4A" w:rsidR="00D74A7E">
        <w:rPr>
          <w:rFonts w:ascii="Times New Roman" w:hAnsi="Times New Roman" w:cs="Times New Roman"/>
          <w:sz w:val="24"/>
          <w:szCs w:val="24"/>
        </w:rPr>
        <w:t xml:space="preserve">spetsiaalse </w:t>
      </w:r>
      <w:r w:rsidRPr="7EA15B4A" w:rsidR="00B67111">
        <w:rPr>
          <w:rFonts w:ascii="Times New Roman" w:hAnsi="Times New Roman" w:cs="Times New Roman"/>
          <w:sz w:val="24"/>
          <w:szCs w:val="24"/>
        </w:rPr>
        <w:t xml:space="preserve">tõlketeenuse </w:t>
      </w:r>
      <w:r w:rsidRPr="7EA15B4A" w:rsidR="00D74A7E">
        <w:rPr>
          <w:rFonts w:ascii="Times New Roman" w:hAnsi="Times New Roman" w:cs="Times New Roman"/>
          <w:sz w:val="24"/>
          <w:szCs w:val="24"/>
        </w:rPr>
        <w:t>rakenduse kaudu</w:t>
      </w:r>
      <w:r w:rsidR="006F246A">
        <w:rPr>
          <w:rFonts w:ascii="Times New Roman" w:hAnsi="Times New Roman" w:cs="Times New Roman"/>
          <w:sz w:val="24"/>
          <w:szCs w:val="24"/>
        </w:rPr>
        <w:t xml:space="preserve"> </w:t>
      </w:r>
      <w:r w:rsidR="005762F6">
        <w:rPr>
          <w:rFonts w:ascii="Times New Roman" w:hAnsi="Times New Roman" w:cs="Times New Roman"/>
          <w:sz w:val="24"/>
          <w:szCs w:val="24"/>
        </w:rPr>
        <w:t xml:space="preserve">päevasel ajal </w:t>
      </w:r>
      <w:r w:rsidRPr="7EA15B4A" w:rsidR="00C55719">
        <w:rPr>
          <w:rFonts w:ascii="Times New Roman" w:hAnsi="Times New Roman" w:cs="Times New Roman"/>
          <w:sz w:val="24"/>
          <w:szCs w:val="24"/>
        </w:rPr>
        <w:t xml:space="preserve">kuulmislangusega inimestele </w:t>
      </w:r>
      <w:r w:rsidRPr="7EA15B4A" w:rsidR="00D74A7E">
        <w:rPr>
          <w:rFonts w:ascii="Times New Roman" w:hAnsi="Times New Roman" w:cs="Times New Roman"/>
          <w:sz w:val="24"/>
          <w:szCs w:val="24"/>
        </w:rPr>
        <w:t xml:space="preserve">osutatav </w:t>
      </w:r>
      <w:r w:rsidRPr="7EA15B4A" w:rsidR="00E26934">
        <w:rPr>
          <w:rFonts w:ascii="Times New Roman" w:hAnsi="Times New Roman" w:cs="Times New Roman"/>
          <w:sz w:val="24"/>
          <w:szCs w:val="24"/>
        </w:rPr>
        <w:t>e</w:t>
      </w:r>
      <w:r w:rsidRPr="7EA15B4A" w:rsidR="00C55719">
        <w:rPr>
          <w:rFonts w:ascii="Times New Roman" w:hAnsi="Times New Roman" w:cs="Times New Roman"/>
          <w:sz w:val="24"/>
          <w:szCs w:val="24"/>
        </w:rPr>
        <w:t xml:space="preserve">esti viipekeele </w:t>
      </w:r>
      <w:r w:rsidRPr="7EA15B4A" w:rsidR="00D74A7E">
        <w:rPr>
          <w:rFonts w:ascii="Times New Roman" w:hAnsi="Times New Roman" w:cs="Times New Roman"/>
          <w:sz w:val="24"/>
          <w:szCs w:val="24"/>
        </w:rPr>
        <w:t>tõlketeenus</w:t>
      </w:r>
      <w:r w:rsidRPr="7EA15B4A" w:rsidR="00B51D83">
        <w:rPr>
          <w:rFonts w:ascii="Times New Roman" w:hAnsi="Times New Roman" w:cs="Times New Roman"/>
          <w:sz w:val="24"/>
          <w:szCs w:val="24"/>
        </w:rPr>
        <w:t xml:space="preserve">, mille eesmärk on </w:t>
      </w:r>
      <w:r w:rsidR="00074F5C">
        <w:rPr>
          <w:rFonts w:ascii="Times New Roman" w:hAnsi="Times New Roman" w:cs="Times New Roman"/>
          <w:sz w:val="24"/>
          <w:szCs w:val="24"/>
        </w:rPr>
        <w:t xml:space="preserve">vähendada või kõrvaldada </w:t>
      </w:r>
      <w:r w:rsidRPr="7EA15B4A" w:rsidR="00B51D83">
        <w:rPr>
          <w:rFonts w:ascii="Times New Roman" w:hAnsi="Times New Roman" w:cs="Times New Roman"/>
          <w:sz w:val="24"/>
          <w:szCs w:val="24"/>
        </w:rPr>
        <w:t xml:space="preserve">kuulmislangusest tingitud </w:t>
      </w:r>
      <w:r w:rsidRPr="7EA15B4A" w:rsidR="00074F5C">
        <w:rPr>
          <w:rFonts w:ascii="Times New Roman" w:hAnsi="Times New Roman" w:cs="Times New Roman"/>
          <w:sz w:val="24"/>
          <w:szCs w:val="24"/>
        </w:rPr>
        <w:t>takistus</w:t>
      </w:r>
      <w:r w:rsidR="00074F5C">
        <w:rPr>
          <w:rFonts w:ascii="Times New Roman" w:hAnsi="Times New Roman" w:cs="Times New Roman"/>
          <w:sz w:val="24"/>
          <w:szCs w:val="24"/>
        </w:rPr>
        <w:t>i</w:t>
      </w:r>
      <w:r w:rsidRPr="7EA15B4A" w:rsidR="00B51D83">
        <w:rPr>
          <w:rFonts w:ascii="Times New Roman" w:hAnsi="Times New Roman" w:cs="Times New Roman"/>
          <w:sz w:val="24"/>
          <w:szCs w:val="24"/>
        </w:rPr>
        <w:t xml:space="preserve"> igapäevases suhtlemises</w:t>
      </w:r>
      <w:r w:rsidR="00692D42">
        <w:rPr>
          <w:rFonts w:ascii="Times New Roman" w:hAnsi="Times New Roman" w:cs="Times New Roman"/>
          <w:sz w:val="24"/>
          <w:szCs w:val="24"/>
        </w:rPr>
        <w:t>.</w:t>
      </w:r>
    </w:p>
    <w:p w:rsidR="00485F90" w:rsidP="00485F90" w:rsidRDefault="00485F90" w14:paraId="0D9CB9E8" w14:textId="77777777">
      <w:pPr>
        <w:spacing w:after="0" w:line="240" w:lineRule="auto"/>
        <w:jc w:val="both"/>
        <w:rPr>
          <w:rFonts w:ascii="Times New Roman" w:hAnsi="Times New Roman" w:cs="Times New Roman"/>
          <w:sz w:val="24"/>
          <w:szCs w:val="24"/>
        </w:rPr>
      </w:pPr>
    </w:p>
    <w:p w:rsidRPr="002761B5" w:rsidR="0028036A" w:rsidP="0028036A" w:rsidRDefault="0028036A" w14:paraId="5405E842" w14:textId="53B586FF">
      <w:pPr>
        <w:spacing w:after="0" w:line="240" w:lineRule="auto"/>
        <w:jc w:val="both"/>
        <w:rPr>
          <w:rFonts w:ascii="Times New Roman" w:hAnsi="Times New Roman" w:cs="Times New Roman"/>
          <w:sz w:val="24"/>
          <w:szCs w:val="24"/>
        </w:rPr>
      </w:pPr>
      <w:r w:rsidRPr="7EA15B4A">
        <w:rPr>
          <w:rFonts w:ascii="Times New Roman" w:hAnsi="Times New Roman" w:cs="Times New Roman"/>
          <w:sz w:val="24"/>
          <w:szCs w:val="24"/>
        </w:rPr>
        <w:t xml:space="preserve">(2) Kirjutustõlketeenus on kuulmislangusega inimestele </w:t>
      </w:r>
      <w:r>
        <w:rPr>
          <w:rFonts w:ascii="Times New Roman" w:hAnsi="Times New Roman" w:cs="Times New Roman"/>
          <w:sz w:val="24"/>
          <w:szCs w:val="24"/>
        </w:rPr>
        <w:t>osutatav tõlketeenus</w:t>
      </w:r>
      <w:r w:rsidRPr="7EA15B4A">
        <w:rPr>
          <w:rFonts w:ascii="Times New Roman" w:hAnsi="Times New Roman" w:cs="Times New Roman"/>
          <w:sz w:val="24"/>
          <w:szCs w:val="24"/>
        </w:rPr>
        <w:t xml:space="preserve">, mille eesmärk on </w:t>
      </w:r>
      <w:r>
        <w:rPr>
          <w:rFonts w:ascii="Times New Roman" w:hAnsi="Times New Roman" w:cs="Times New Roman"/>
          <w:sz w:val="24"/>
          <w:szCs w:val="24"/>
        </w:rPr>
        <w:t xml:space="preserve">vähendada või kõrvaldada </w:t>
      </w:r>
      <w:r w:rsidRPr="7EA15B4A">
        <w:rPr>
          <w:rFonts w:ascii="Times New Roman" w:hAnsi="Times New Roman" w:cs="Times New Roman"/>
          <w:sz w:val="24"/>
          <w:szCs w:val="24"/>
        </w:rPr>
        <w:t>kuulmislangusest tingitud takistus</w:t>
      </w:r>
      <w:r>
        <w:rPr>
          <w:rFonts w:ascii="Times New Roman" w:hAnsi="Times New Roman" w:cs="Times New Roman"/>
          <w:sz w:val="24"/>
          <w:szCs w:val="24"/>
        </w:rPr>
        <w:t>i</w:t>
      </w:r>
      <w:r w:rsidRPr="7EA15B4A">
        <w:rPr>
          <w:rFonts w:ascii="Times New Roman" w:hAnsi="Times New Roman" w:cs="Times New Roman"/>
          <w:sz w:val="24"/>
          <w:szCs w:val="24"/>
        </w:rPr>
        <w:t xml:space="preserve"> igapäevases suhtlemises ja mille </w:t>
      </w:r>
      <w:r>
        <w:rPr>
          <w:rFonts w:ascii="Times New Roman" w:hAnsi="Times New Roman" w:cs="Times New Roman"/>
          <w:sz w:val="24"/>
          <w:szCs w:val="24"/>
        </w:rPr>
        <w:t xml:space="preserve">osutamise </w:t>
      </w:r>
      <w:r w:rsidRPr="7EA15B4A">
        <w:rPr>
          <w:rFonts w:ascii="Times New Roman" w:hAnsi="Times New Roman" w:cs="Times New Roman"/>
          <w:sz w:val="24"/>
          <w:szCs w:val="24"/>
        </w:rPr>
        <w:t>käigus edastab kirjutustõlk eestikeelse suulise kõne reaalajas kirjalikus vormis.</w:t>
      </w:r>
    </w:p>
    <w:p w:rsidR="00CE28E0" w:rsidP="0097351E" w:rsidRDefault="00CE28E0" w14:paraId="55DD40A1" w14:textId="2249A9AF">
      <w:pPr>
        <w:spacing w:after="0" w:line="240" w:lineRule="auto"/>
        <w:jc w:val="both"/>
        <w:rPr>
          <w:rFonts w:ascii="Times New Roman" w:hAnsi="Times New Roman" w:cs="Times New Roman"/>
          <w:sz w:val="24"/>
          <w:szCs w:val="24"/>
        </w:rPr>
      </w:pPr>
    </w:p>
    <w:p w:rsidRPr="00EF2572" w:rsidR="00516F97" w:rsidP="002C29DD" w:rsidRDefault="00516F97" w14:paraId="5F40BBA4" w14:textId="471BC6C6">
      <w:pPr>
        <w:spacing w:after="0" w:line="240" w:lineRule="auto"/>
        <w:jc w:val="both"/>
        <w:rPr>
          <w:rFonts w:ascii="Times New Roman" w:hAnsi="Times New Roman" w:cs="Times New Roman"/>
          <w:b/>
          <w:bCs/>
          <w:sz w:val="24"/>
          <w:szCs w:val="24"/>
        </w:rPr>
      </w:pPr>
      <w:r w:rsidRPr="00EF2572">
        <w:rPr>
          <w:rFonts w:ascii="Times New Roman" w:hAnsi="Times New Roman" w:cs="Times New Roman"/>
          <w:b/>
          <w:bCs/>
          <w:sz w:val="24"/>
          <w:szCs w:val="24"/>
        </w:rPr>
        <w:t>§</w:t>
      </w:r>
      <w:r w:rsidRPr="00C81A65" w:rsidR="00C81A65">
        <w:rPr>
          <w:rFonts w:ascii="Times New Roman" w:hAnsi="Times New Roman" w:cs="Times New Roman"/>
          <w:b/>
          <w:bCs/>
          <w:sz w:val="24"/>
          <w:szCs w:val="24"/>
        </w:rPr>
        <w:t xml:space="preserve"> 130</w:t>
      </w:r>
      <w:r w:rsidRPr="00C81A65" w:rsidR="00C81A65">
        <w:rPr>
          <w:rFonts w:ascii="Times New Roman" w:hAnsi="Times New Roman" w:cs="Times New Roman"/>
          <w:b/>
          <w:bCs/>
          <w:sz w:val="24"/>
          <w:szCs w:val="24"/>
          <w:vertAlign w:val="superscript"/>
        </w:rPr>
        <w:t>13</w:t>
      </w:r>
      <w:r w:rsidRPr="00C81A65" w:rsidR="00C81A65">
        <w:rPr>
          <w:rFonts w:ascii="Times New Roman" w:hAnsi="Times New Roman" w:cs="Times New Roman"/>
          <w:b/>
          <w:bCs/>
          <w:sz w:val="24"/>
          <w:szCs w:val="24"/>
        </w:rPr>
        <w:t>.</w:t>
      </w:r>
      <w:r w:rsidRPr="00EF2572">
        <w:rPr>
          <w:rFonts w:ascii="Times New Roman" w:hAnsi="Times New Roman" w:cs="Times New Roman"/>
          <w:b/>
          <w:bCs/>
          <w:sz w:val="24"/>
          <w:szCs w:val="24"/>
        </w:rPr>
        <w:t xml:space="preserve"> Teenus</w:t>
      </w:r>
      <w:r w:rsidRPr="00EF2572" w:rsidR="00454ACE">
        <w:rPr>
          <w:rFonts w:ascii="Times New Roman" w:hAnsi="Times New Roman" w:cs="Times New Roman"/>
          <w:b/>
          <w:bCs/>
          <w:sz w:val="24"/>
          <w:szCs w:val="24"/>
        </w:rPr>
        <w:t>t</w:t>
      </w:r>
      <w:r w:rsidR="00112A63">
        <w:rPr>
          <w:rFonts w:ascii="Times New Roman" w:hAnsi="Times New Roman" w:cs="Times New Roman"/>
          <w:b/>
          <w:bCs/>
          <w:sz w:val="24"/>
          <w:szCs w:val="24"/>
        </w:rPr>
        <w:t xml:space="preserve"> saama</w:t>
      </w:r>
      <w:r w:rsidRPr="00EF2572">
        <w:rPr>
          <w:rFonts w:ascii="Times New Roman" w:hAnsi="Times New Roman" w:cs="Times New Roman"/>
          <w:b/>
          <w:bCs/>
          <w:sz w:val="24"/>
          <w:szCs w:val="24"/>
        </w:rPr>
        <w:t xml:space="preserve"> õigustatud isikud</w:t>
      </w:r>
    </w:p>
    <w:p w:rsidR="00862646" w:rsidP="00862646" w:rsidRDefault="00862646" w14:paraId="62DA703D" w14:textId="77777777">
      <w:pPr>
        <w:spacing w:after="0" w:line="240" w:lineRule="auto"/>
        <w:jc w:val="both"/>
        <w:rPr>
          <w:rFonts w:ascii="Times New Roman" w:hAnsi="Times New Roman" w:cs="Times New Roman"/>
          <w:sz w:val="24"/>
          <w:szCs w:val="24"/>
        </w:rPr>
      </w:pPr>
    </w:p>
    <w:p w:rsidRPr="00EF2572" w:rsidR="00896A80" w:rsidP="002C29DD" w:rsidRDefault="00B23BD6" w14:paraId="3D889FDB" w14:textId="75592A0B">
      <w:pPr>
        <w:spacing w:after="0" w:line="240" w:lineRule="auto"/>
        <w:jc w:val="both"/>
        <w:rPr>
          <w:rFonts w:ascii="Times New Roman" w:hAnsi="Times New Roman" w:cs="Times New Roman"/>
          <w:sz w:val="24"/>
          <w:szCs w:val="24"/>
        </w:rPr>
      </w:pPr>
      <w:r w:rsidRPr="7EA15B4A">
        <w:rPr>
          <w:rFonts w:ascii="Times New Roman" w:hAnsi="Times New Roman" w:cs="Times New Roman"/>
          <w:sz w:val="24"/>
          <w:szCs w:val="24"/>
        </w:rPr>
        <w:t xml:space="preserve">Õigus </w:t>
      </w:r>
      <w:r w:rsidRPr="7EA15B4A" w:rsidR="002A78F8">
        <w:rPr>
          <w:rFonts w:ascii="Times New Roman" w:hAnsi="Times New Roman" w:cs="Times New Roman"/>
          <w:sz w:val="24"/>
          <w:szCs w:val="24"/>
        </w:rPr>
        <w:t>saada</w:t>
      </w:r>
      <w:r w:rsidRPr="7EA15B4A">
        <w:rPr>
          <w:rFonts w:ascii="Times New Roman" w:hAnsi="Times New Roman" w:cs="Times New Roman"/>
          <w:sz w:val="24"/>
          <w:szCs w:val="24"/>
        </w:rPr>
        <w:t xml:space="preserve"> </w:t>
      </w:r>
      <w:r w:rsidRPr="7EA15B4A" w:rsidR="00B3112F">
        <w:rPr>
          <w:rFonts w:ascii="Times New Roman" w:hAnsi="Times New Roman" w:cs="Times New Roman"/>
          <w:sz w:val="24"/>
          <w:szCs w:val="24"/>
        </w:rPr>
        <w:t>viipekeele kaug</w:t>
      </w:r>
      <w:r w:rsidR="00041523">
        <w:rPr>
          <w:rFonts w:ascii="Times New Roman" w:hAnsi="Times New Roman" w:cs="Times New Roman"/>
          <w:sz w:val="24"/>
          <w:szCs w:val="24"/>
        </w:rPr>
        <w:t>tõlketeenus</w:t>
      </w:r>
      <w:r w:rsidR="00AA2576">
        <w:rPr>
          <w:rFonts w:ascii="Times New Roman" w:hAnsi="Times New Roman" w:cs="Times New Roman"/>
          <w:sz w:val="24"/>
          <w:szCs w:val="24"/>
        </w:rPr>
        <w:t>t</w:t>
      </w:r>
      <w:r w:rsidRPr="7EA15B4A" w:rsidR="005810B3">
        <w:rPr>
          <w:rFonts w:ascii="Times New Roman" w:hAnsi="Times New Roman" w:cs="Times New Roman"/>
          <w:sz w:val="24"/>
          <w:szCs w:val="24"/>
        </w:rPr>
        <w:t xml:space="preserve"> ja kirju</w:t>
      </w:r>
      <w:del w:author="Moonika Kuusk - JUSTDIGI" w:date="2025-09-15T10:50:00Z" w16du:dateUtc="2025-09-15T07:50:00Z" w:id="2">
        <w:r w:rsidRPr="7EA15B4A" w:rsidDel="00EE12BF" w:rsidR="005810B3">
          <w:rPr>
            <w:rFonts w:ascii="Times New Roman" w:hAnsi="Times New Roman" w:cs="Times New Roman"/>
            <w:sz w:val="24"/>
            <w:szCs w:val="24"/>
          </w:rPr>
          <w:delText>s</w:delText>
        </w:r>
      </w:del>
      <w:r w:rsidRPr="7EA15B4A" w:rsidR="005810B3">
        <w:rPr>
          <w:rFonts w:ascii="Times New Roman" w:hAnsi="Times New Roman" w:cs="Times New Roman"/>
          <w:sz w:val="24"/>
          <w:szCs w:val="24"/>
        </w:rPr>
        <w:t>tus</w:t>
      </w:r>
      <w:r w:rsidRPr="7EA15B4A" w:rsidR="00B3112F">
        <w:rPr>
          <w:rFonts w:ascii="Times New Roman" w:hAnsi="Times New Roman" w:cs="Times New Roman"/>
          <w:sz w:val="24"/>
          <w:szCs w:val="24"/>
        </w:rPr>
        <w:t>tõlketeenus</w:t>
      </w:r>
      <w:r w:rsidRPr="7EA15B4A" w:rsidR="002A78F8">
        <w:rPr>
          <w:rFonts w:ascii="Times New Roman" w:hAnsi="Times New Roman" w:cs="Times New Roman"/>
          <w:sz w:val="24"/>
          <w:szCs w:val="24"/>
        </w:rPr>
        <w:t>t on</w:t>
      </w:r>
      <w:r w:rsidR="00041523">
        <w:rPr>
          <w:rFonts w:ascii="Times New Roman" w:hAnsi="Times New Roman" w:cs="Times New Roman"/>
          <w:sz w:val="24"/>
          <w:szCs w:val="24"/>
        </w:rPr>
        <w:t xml:space="preserve"> </w:t>
      </w:r>
      <w:r w:rsidRPr="7EA15B4A" w:rsidR="006D7A6C">
        <w:rPr>
          <w:rFonts w:ascii="Times New Roman" w:hAnsi="Times New Roman" w:cs="Times New Roman"/>
          <w:sz w:val="24"/>
          <w:szCs w:val="24"/>
        </w:rPr>
        <w:t>isikul</w:t>
      </w:r>
      <w:r w:rsidR="007A3A50">
        <w:rPr>
          <w:rFonts w:ascii="Times New Roman" w:hAnsi="Times New Roman" w:cs="Times New Roman"/>
          <w:sz w:val="24"/>
          <w:szCs w:val="24"/>
        </w:rPr>
        <w:t>, kes vastab ühele järgmistest tingimustest</w:t>
      </w:r>
      <w:r w:rsidRPr="7EA15B4A" w:rsidR="000B5F88">
        <w:rPr>
          <w:rFonts w:ascii="Times New Roman" w:hAnsi="Times New Roman" w:cs="Times New Roman"/>
          <w:sz w:val="24"/>
          <w:szCs w:val="24"/>
        </w:rPr>
        <w:t>:</w:t>
      </w:r>
    </w:p>
    <w:p w:rsidRPr="00EF2572" w:rsidR="00A63543" w:rsidP="002C29DD" w:rsidRDefault="000B5F88" w14:paraId="17BEDA8A" w14:textId="568421F7">
      <w:pPr>
        <w:spacing w:after="0" w:line="240" w:lineRule="auto"/>
        <w:jc w:val="both"/>
        <w:rPr>
          <w:rFonts w:ascii="Times New Roman" w:hAnsi="Times New Roman" w:cs="Times New Roman"/>
          <w:sz w:val="24"/>
          <w:szCs w:val="24"/>
        </w:rPr>
      </w:pPr>
      <w:r w:rsidRPr="7EA15B4A">
        <w:rPr>
          <w:rFonts w:ascii="Times New Roman" w:hAnsi="Times New Roman" w:cs="Times New Roman"/>
          <w:sz w:val="24"/>
          <w:szCs w:val="24"/>
        </w:rPr>
        <w:t xml:space="preserve">1) </w:t>
      </w:r>
      <w:r w:rsidR="007A3A50">
        <w:rPr>
          <w:rFonts w:ascii="Times New Roman" w:hAnsi="Times New Roman" w:cs="Times New Roman"/>
          <w:sz w:val="24"/>
          <w:szCs w:val="24"/>
        </w:rPr>
        <w:t>tal</w:t>
      </w:r>
      <w:r w:rsidRPr="7EA15B4A" w:rsidR="00A63543">
        <w:rPr>
          <w:rFonts w:ascii="Times New Roman" w:hAnsi="Times New Roman" w:cs="Times New Roman"/>
          <w:sz w:val="24"/>
          <w:szCs w:val="24"/>
        </w:rPr>
        <w:t xml:space="preserve"> on </w:t>
      </w:r>
      <w:r w:rsidRPr="7EA15B4A" w:rsidR="00DC6345">
        <w:rPr>
          <w:rFonts w:ascii="Times New Roman" w:hAnsi="Times New Roman" w:cs="Times New Roman"/>
          <w:sz w:val="24"/>
          <w:szCs w:val="24"/>
        </w:rPr>
        <w:t xml:space="preserve">tuvastatud </w:t>
      </w:r>
      <w:r w:rsidRPr="7EA15B4A" w:rsidR="00A63543">
        <w:rPr>
          <w:rFonts w:ascii="Times New Roman" w:hAnsi="Times New Roman" w:cs="Times New Roman"/>
          <w:sz w:val="24"/>
          <w:szCs w:val="24"/>
        </w:rPr>
        <w:t>puuetega inimeste sotsiaaltoetuste seaduse</w:t>
      </w:r>
      <w:r w:rsidR="008D4227">
        <w:rPr>
          <w:rFonts w:ascii="Times New Roman" w:hAnsi="Times New Roman" w:cs="Times New Roman"/>
          <w:sz w:val="24"/>
          <w:szCs w:val="24"/>
        </w:rPr>
        <w:t xml:space="preserve"> alusel</w:t>
      </w:r>
      <w:r w:rsidR="00C21711">
        <w:rPr>
          <w:rFonts w:ascii="Times New Roman" w:hAnsi="Times New Roman" w:cs="Times New Roman"/>
          <w:sz w:val="24"/>
          <w:szCs w:val="24"/>
        </w:rPr>
        <w:t xml:space="preserve"> </w:t>
      </w:r>
      <w:r w:rsidRPr="7EA15B4A" w:rsidR="00C21711">
        <w:rPr>
          <w:rFonts w:ascii="Times New Roman" w:hAnsi="Times New Roman" w:cs="Times New Roman"/>
          <w:sz w:val="24"/>
          <w:szCs w:val="24"/>
        </w:rPr>
        <w:t>kuulmisfunktsiooni kõrvalekalle (kuulmispuue)</w:t>
      </w:r>
      <w:r w:rsidRPr="7EA15B4A" w:rsidR="00D868DD">
        <w:rPr>
          <w:rFonts w:ascii="Times New Roman" w:hAnsi="Times New Roman" w:cs="Times New Roman"/>
          <w:sz w:val="24"/>
          <w:szCs w:val="24"/>
        </w:rPr>
        <w:t>;</w:t>
      </w:r>
    </w:p>
    <w:p w:rsidRPr="00EF2572" w:rsidR="000B5F88" w:rsidP="002C29DD" w:rsidRDefault="00A63543" w14:paraId="00AD937C" w14:textId="7B89EC98">
      <w:pPr>
        <w:spacing w:after="0" w:line="240" w:lineRule="auto"/>
        <w:jc w:val="both"/>
        <w:rPr>
          <w:rFonts w:ascii="Times New Roman" w:hAnsi="Times New Roman" w:cs="Times New Roman"/>
          <w:sz w:val="24"/>
          <w:szCs w:val="24"/>
        </w:rPr>
      </w:pPr>
      <w:r w:rsidRPr="7EA15B4A">
        <w:rPr>
          <w:rFonts w:ascii="Times New Roman" w:hAnsi="Times New Roman" w:cs="Times New Roman"/>
          <w:sz w:val="24"/>
          <w:szCs w:val="24"/>
        </w:rPr>
        <w:t xml:space="preserve">2) </w:t>
      </w:r>
      <w:del w:author="Moonika Kuusk - JUSTDIGI" w:date="2025-09-15T10:51:00Z" w16du:dateUtc="2025-09-15T07:51:00Z" w:id="3">
        <w:r w:rsidRPr="7EA15B4A" w:rsidDel="00057EF1" w:rsidR="00F8628F">
          <w:rPr>
            <w:rFonts w:ascii="Times New Roman" w:hAnsi="Times New Roman" w:cs="Times New Roman"/>
            <w:sz w:val="24"/>
            <w:szCs w:val="24"/>
          </w:rPr>
          <w:delText xml:space="preserve">  </w:delText>
        </w:r>
      </w:del>
      <w:r w:rsidR="00C21711">
        <w:rPr>
          <w:rFonts w:ascii="Times New Roman" w:hAnsi="Times New Roman" w:cs="Times New Roman"/>
          <w:sz w:val="24"/>
          <w:szCs w:val="24"/>
        </w:rPr>
        <w:t>tal</w:t>
      </w:r>
      <w:r w:rsidRPr="7EA15B4A" w:rsidR="00F8628F">
        <w:rPr>
          <w:rFonts w:ascii="Times New Roman" w:hAnsi="Times New Roman" w:cs="Times New Roman"/>
          <w:sz w:val="24"/>
          <w:szCs w:val="24"/>
        </w:rPr>
        <w:t xml:space="preserve"> on tuvastatud töövõimetoetuse seaduse</w:t>
      </w:r>
      <w:r w:rsidRPr="7EA15B4A" w:rsidR="002C29DD">
        <w:rPr>
          <w:rFonts w:ascii="Times New Roman" w:hAnsi="Times New Roman" w:cs="Times New Roman"/>
          <w:sz w:val="24"/>
          <w:szCs w:val="24"/>
        </w:rPr>
        <w:t xml:space="preserve"> </w:t>
      </w:r>
      <w:r w:rsidR="008D4227">
        <w:rPr>
          <w:rFonts w:ascii="Times New Roman" w:hAnsi="Times New Roman" w:cs="Times New Roman"/>
          <w:sz w:val="24"/>
          <w:szCs w:val="24"/>
        </w:rPr>
        <w:t>alusel</w:t>
      </w:r>
      <w:r w:rsidR="00C21711">
        <w:rPr>
          <w:rFonts w:ascii="Times New Roman" w:hAnsi="Times New Roman" w:cs="Times New Roman"/>
          <w:sz w:val="24"/>
          <w:szCs w:val="24"/>
        </w:rPr>
        <w:t xml:space="preserve"> </w:t>
      </w:r>
      <w:r w:rsidRPr="7EA15B4A" w:rsidR="00C21711">
        <w:rPr>
          <w:rFonts w:ascii="Times New Roman" w:hAnsi="Times New Roman" w:cs="Times New Roman"/>
          <w:sz w:val="24"/>
          <w:szCs w:val="24"/>
        </w:rPr>
        <w:t>osaline või puuduv</w:t>
      </w:r>
      <w:r w:rsidR="003646DB">
        <w:rPr>
          <w:rFonts w:ascii="Times New Roman" w:hAnsi="Times New Roman" w:cs="Times New Roman"/>
          <w:sz w:val="24"/>
          <w:szCs w:val="24"/>
        </w:rPr>
        <w:t xml:space="preserve"> töövõime</w:t>
      </w:r>
      <w:r w:rsidR="007B3FCB">
        <w:rPr>
          <w:rFonts w:ascii="Times New Roman" w:hAnsi="Times New Roman" w:cs="Times New Roman"/>
          <w:sz w:val="24"/>
          <w:szCs w:val="24"/>
        </w:rPr>
        <w:t xml:space="preserve">, </w:t>
      </w:r>
      <w:r w:rsidR="00F16710">
        <w:rPr>
          <w:rFonts w:ascii="Times New Roman" w:hAnsi="Times New Roman" w:cs="Times New Roman"/>
          <w:sz w:val="24"/>
          <w:szCs w:val="24"/>
        </w:rPr>
        <w:t xml:space="preserve">mis on tingitud </w:t>
      </w:r>
      <w:r w:rsidRPr="0032509E" w:rsidR="0032509E">
        <w:rPr>
          <w:rFonts w:ascii="Times New Roman" w:hAnsi="Times New Roman" w:cs="Times New Roman"/>
          <w:sz w:val="24"/>
          <w:szCs w:val="24"/>
        </w:rPr>
        <w:t>kuulmislangusest tulenevast</w:t>
      </w:r>
      <w:r w:rsidR="007F2071">
        <w:rPr>
          <w:rFonts w:ascii="Times New Roman" w:hAnsi="Times New Roman" w:cs="Times New Roman"/>
          <w:sz w:val="24"/>
          <w:szCs w:val="24"/>
        </w:rPr>
        <w:t xml:space="preserve"> tegutsemispiirangust</w:t>
      </w:r>
      <w:r w:rsidR="003646DB">
        <w:rPr>
          <w:rFonts w:ascii="Times New Roman" w:hAnsi="Times New Roman" w:cs="Times New Roman"/>
          <w:sz w:val="24"/>
          <w:szCs w:val="24"/>
        </w:rPr>
        <w:t>;</w:t>
      </w:r>
    </w:p>
    <w:p w:rsidRPr="00EF2572" w:rsidR="00EF2572" w:rsidP="002C29DD" w:rsidRDefault="00EF2572" w14:paraId="50861849" w14:textId="48A7DDA2">
      <w:pPr>
        <w:spacing w:after="0" w:line="240" w:lineRule="auto"/>
        <w:jc w:val="both"/>
        <w:rPr>
          <w:rFonts w:ascii="Times New Roman" w:hAnsi="Times New Roman" w:cs="Times New Roman"/>
          <w:sz w:val="24"/>
          <w:szCs w:val="24"/>
        </w:rPr>
      </w:pPr>
      <w:r w:rsidRPr="7EA15B4A">
        <w:rPr>
          <w:rFonts w:ascii="Times New Roman" w:hAnsi="Times New Roman" w:cs="Times New Roman"/>
          <w:sz w:val="24"/>
          <w:szCs w:val="24"/>
        </w:rPr>
        <w:t xml:space="preserve">3) </w:t>
      </w:r>
      <w:r w:rsidR="0064492C">
        <w:rPr>
          <w:rFonts w:ascii="Times New Roman" w:hAnsi="Times New Roman" w:cs="Times New Roman"/>
          <w:sz w:val="24"/>
          <w:szCs w:val="24"/>
        </w:rPr>
        <w:t>tervishoiu</w:t>
      </w:r>
      <w:r w:rsidR="00813173">
        <w:rPr>
          <w:rFonts w:ascii="Times New Roman" w:hAnsi="Times New Roman" w:cs="Times New Roman"/>
          <w:sz w:val="24"/>
          <w:szCs w:val="24"/>
        </w:rPr>
        <w:t>valdkonnas</w:t>
      </w:r>
      <w:r w:rsidR="0064492C">
        <w:rPr>
          <w:rFonts w:ascii="Times New Roman" w:hAnsi="Times New Roman" w:cs="Times New Roman"/>
          <w:sz w:val="24"/>
          <w:szCs w:val="24"/>
        </w:rPr>
        <w:t xml:space="preserve"> töötav </w:t>
      </w:r>
      <w:r w:rsidR="000D26B7">
        <w:rPr>
          <w:rFonts w:ascii="Times New Roman" w:hAnsi="Times New Roman" w:cs="Times New Roman"/>
          <w:sz w:val="24"/>
          <w:szCs w:val="24"/>
        </w:rPr>
        <w:t>spetsialist</w:t>
      </w:r>
      <w:r w:rsidR="009E1832">
        <w:rPr>
          <w:rFonts w:ascii="Times New Roman" w:hAnsi="Times New Roman" w:cs="Times New Roman"/>
          <w:sz w:val="24"/>
          <w:szCs w:val="24"/>
        </w:rPr>
        <w:t xml:space="preserve"> on tal tuvastanud kuulmislanguse</w:t>
      </w:r>
      <w:r w:rsidR="00247362">
        <w:rPr>
          <w:rFonts w:ascii="Times New Roman" w:hAnsi="Times New Roman" w:cs="Times New Roman"/>
          <w:sz w:val="24"/>
          <w:szCs w:val="24"/>
        </w:rPr>
        <w:t>.</w:t>
      </w:r>
    </w:p>
    <w:p w:rsidRPr="00EF2572" w:rsidR="00F8628F" w:rsidP="002C29DD" w:rsidRDefault="00F8628F" w14:paraId="16E69FC2" w14:textId="77777777">
      <w:pPr>
        <w:spacing w:after="0" w:line="240" w:lineRule="auto"/>
        <w:jc w:val="both"/>
        <w:rPr>
          <w:rFonts w:ascii="Times New Roman" w:hAnsi="Times New Roman" w:cs="Times New Roman"/>
          <w:sz w:val="24"/>
          <w:szCs w:val="24"/>
        </w:rPr>
      </w:pPr>
    </w:p>
    <w:p w:rsidRPr="00D34FD6" w:rsidR="00D34FD6" w:rsidP="00D34FD6" w:rsidRDefault="00D34FD6" w14:paraId="3A41B64C" w14:textId="41A67D3E">
      <w:pPr>
        <w:spacing w:after="0" w:line="240" w:lineRule="auto"/>
        <w:jc w:val="both"/>
        <w:rPr>
          <w:rFonts w:ascii="Times New Roman" w:hAnsi="Times New Roman" w:cs="Times New Roman"/>
          <w:b/>
          <w:bCs/>
          <w:sz w:val="24"/>
          <w:szCs w:val="24"/>
        </w:rPr>
      </w:pPr>
      <w:r w:rsidRPr="00D34FD6">
        <w:rPr>
          <w:rFonts w:ascii="Times New Roman" w:hAnsi="Times New Roman" w:cs="Times New Roman"/>
          <w:b/>
          <w:bCs/>
          <w:sz w:val="24"/>
          <w:szCs w:val="24"/>
        </w:rPr>
        <w:t>§ 130</w:t>
      </w:r>
      <w:r w:rsidRPr="00D34FD6">
        <w:rPr>
          <w:rFonts w:ascii="Times New Roman" w:hAnsi="Times New Roman" w:cs="Times New Roman"/>
          <w:b/>
          <w:bCs/>
          <w:sz w:val="24"/>
          <w:szCs w:val="24"/>
          <w:vertAlign w:val="superscript"/>
        </w:rPr>
        <w:t>14</w:t>
      </w:r>
      <w:r w:rsidRPr="00D34FD6">
        <w:rPr>
          <w:rFonts w:ascii="Times New Roman" w:hAnsi="Times New Roman" w:cs="Times New Roman"/>
          <w:b/>
          <w:bCs/>
          <w:sz w:val="24"/>
          <w:szCs w:val="24"/>
        </w:rPr>
        <w:t>. Viipekeele kau</w:t>
      </w:r>
      <w:r w:rsidR="00AE14EB">
        <w:rPr>
          <w:rFonts w:ascii="Times New Roman" w:hAnsi="Times New Roman" w:cs="Times New Roman"/>
          <w:b/>
          <w:bCs/>
          <w:sz w:val="24"/>
          <w:szCs w:val="24"/>
        </w:rPr>
        <w:t>gtõlketeenus</w:t>
      </w:r>
      <w:r w:rsidR="00C016DB">
        <w:rPr>
          <w:rFonts w:ascii="Times New Roman" w:hAnsi="Times New Roman" w:cs="Times New Roman"/>
          <w:b/>
          <w:bCs/>
          <w:sz w:val="24"/>
          <w:szCs w:val="24"/>
        </w:rPr>
        <w:t>e</w:t>
      </w:r>
      <w:r w:rsidRPr="00D34FD6">
        <w:rPr>
          <w:rFonts w:ascii="Times New Roman" w:hAnsi="Times New Roman" w:cs="Times New Roman"/>
          <w:b/>
          <w:bCs/>
          <w:sz w:val="24"/>
          <w:szCs w:val="24"/>
        </w:rPr>
        <w:t xml:space="preserve"> ja kirjutustõlketeenuse</w:t>
      </w:r>
      <w:r w:rsidR="00831FFB">
        <w:rPr>
          <w:rFonts w:ascii="Times New Roman" w:hAnsi="Times New Roman" w:cs="Times New Roman"/>
          <w:b/>
          <w:bCs/>
          <w:sz w:val="24"/>
          <w:szCs w:val="24"/>
        </w:rPr>
        <w:t xml:space="preserve"> korraldamine </w:t>
      </w:r>
      <w:r w:rsidR="00B274FF">
        <w:rPr>
          <w:rFonts w:ascii="Times New Roman" w:hAnsi="Times New Roman" w:cs="Times New Roman"/>
          <w:b/>
          <w:bCs/>
          <w:sz w:val="24"/>
          <w:szCs w:val="24"/>
        </w:rPr>
        <w:t>ning</w:t>
      </w:r>
      <w:r w:rsidRPr="00D34FD6">
        <w:rPr>
          <w:rFonts w:ascii="Times New Roman" w:hAnsi="Times New Roman" w:cs="Times New Roman"/>
          <w:b/>
          <w:bCs/>
          <w:sz w:val="24"/>
          <w:szCs w:val="24"/>
        </w:rPr>
        <w:t xml:space="preserve"> </w:t>
      </w:r>
      <w:r w:rsidR="002F0B13">
        <w:rPr>
          <w:rFonts w:ascii="Times New Roman" w:hAnsi="Times New Roman" w:cs="Times New Roman"/>
          <w:b/>
          <w:bCs/>
          <w:sz w:val="24"/>
          <w:szCs w:val="24"/>
        </w:rPr>
        <w:t>saamine</w:t>
      </w:r>
    </w:p>
    <w:p w:rsidRPr="00EF2572" w:rsidR="00D34FD6" w:rsidP="00862646" w:rsidRDefault="00D34FD6" w14:paraId="0F3EFB6E" w14:textId="77777777">
      <w:pPr>
        <w:spacing w:after="0" w:line="240" w:lineRule="auto"/>
        <w:jc w:val="both"/>
        <w:rPr>
          <w:rFonts w:ascii="Times New Roman" w:hAnsi="Times New Roman" w:cs="Times New Roman"/>
          <w:sz w:val="24"/>
          <w:szCs w:val="24"/>
        </w:rPr>
      </w:pPr>
    </w:p>
    <w:p w:rsidR="00831FFB" w:rsidP="00EF2572" w:rsidRDefault="00FD03DB" w14:paraId="78421437" w14:textId="3DFC04DB">
      <w:pPr>
        <w:spacing w:after="0" w:line="240" w:lineRule="auto"/>
        <w:jc w:val="both"/>
        <w:rPr>
          <w:rFonts w:ascii="Times New Roman" w:hAnsi="Times New Roman" w:cs="Times New Roman"/>
          <w:sz w:val="24"/>
          <w:szCs w:val="24"/>
        </w:rPr>
      </w:pPr>
      <w:r w:rsidRPr="7EA15B4A">
        <w:rPr>
          <w:rFonts w:ascii="Times New Roman" w:hAnsi="Times New Roman" w:cs="Times New Roman"/>
          <w:sz w:val="24"/>
          <w:szCs w:val="24"/>
        </w:rPr>
        <w:t>(</w:t>
      </w:r>
      <w:r w:rsidRPr="7EA15B4A" w:rsidR="00D34FD6">
        <w:rPr>
          <w:rFonts w:ascii="Times New Roman" w:hAnsi="Times New Roman" w:cs="Times New Roman"/>
          <w:sz w:val="24"/>
          <w:szCs w:val="24"/>
        </w:rPr>
        <w:t>1</w:t>
      </w:r>
      <w:r w:rsidRPr="7EA15B4A">
        <w:rPr>
          <w:rFonts w:ascii="Times New Roman" w:hAnsi="Times New Roman" w:cs="Times New Roman"/>
          <w:sz w:val="24"/>
          <w:szCs w:val="24"/>
        </w:rPr>
        <w:t xml:space="preserve">) </w:t>
      </w:r>
      <w:r w:rsidRPr="7EA15B4A" w:rsidR="00831FFB">
        <w:rPr>
          <w:rFonts w:ascii="Times New Roman" w:hAnsi="Times New Roman" w:cs="Times New Roman"/>
          <w:sz w:val="24"/>
          <w:szCs w:val="24"/>
        </w:rPr>
        <w:t>Viipekeele kaugtõlketeenus</w:t>
      </w:r>
      <w:r w:rsidR="00831FFB">
        <w:rPr>
          <w:rFonts w:ascii="Times New Roman" w:hAnsi="Times New Roman" w:cs="Times New Roman"/>
          <w:sz w:val="24"/>
          <w:szCs w:val="24"/>
        </w:rPr>
        <w:t>t ja kirjutustõlketeenust korraldab Sotsiaalkindlustusamet.</w:t>
      </w:r>
    </w:p>
    <w:p w:rsidR="00831FFB" w:rsidP="00EF2572" w:rsidRDefault="00831FFB" w14:paraId="3A1AF172" w14:textId="77777777">
      <w:pPr>
        <w:spacing w:after="0" w:line="240" w:lineRule="auto"/>
        <w:jc w:val="both"/>
        <w:rPr>
          <w:rFonts w:ascii="Times New Roman" w:hAnsi="Times New Roman" w:cs="Times New Roman"/>
          <w:sz w:val="24"/>
          <w:szCs w:val="24"/>
        </w:rPr>
      </w:pPr>
    </w:p>
    <w:p w:rsidR="00522089" w:rsidP="00EF2572" w:rsidRDefault="00831FFB" w14:paraId="67761347" w14:textId="461F01F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7EA15B4A" w:rsidR="00522089">
        <w:rPr>
          <w:rFonts w:ascii="Times New Roman" w:hAnsi="Times New Roman" w:cs="Times New Roman"/>
          <w:sz w:val="24"/>
          <w:szCs w:val="24"/>
        </w:rPr>
        <w:t>Viipekeele</w:t>
      </w:r>
      <w:r w:rsidRPr="7EA15B4A" w:rsidR="004C4F79">
        <w:rPr>
          <w:rFonts w:ascii="Times New Roman" w:hAnsi="Times New Roman" w:cs="Times New Roman"/>
          <w:sz w:val="24"/>
          <w:szCs w:val="24"/>
        </w:rPr>
        <w:t xml:space="preserve"> kaug</w:t>
      </w:r>
      <w:r w:rsidRPr="7EA15B4A" w:rsidR="00522089">
        <w:rPr>
          <w:rFonts w:ascii="Times New Roman" w:hAnsi="Times New Roman" w:cs="Times New Roman"/>
          <w:sz w:val="24"/>
          <w:szCs w:val="24"/>
        </w:rPr>
        <w:t xml:space="preserve">tõlketeenuse saamiseks esitab isik </w:t>
      </w:r>
      <w:r w:rsidRPr="7EA15B4A" w:rsidR="00DF17B2">
        <w:rPr>
          <w:rFonts w:ascii="Times New Roman" w:hAnsi="Times New Roman" w:cs="Times New Roman"/>
          <w:sz w:val="24"/>
          <w:szCs w:val="24"/>
        </w:rPr>
        <w:t>Sotsiaalkindlustusametile taotluse</w:t>
      </w:r>
      <w:r w:rsidR="006E25DC">
        <w:rPr>
          <w:rFonts w:ascii="Times New Roman" w:hAnsi="Times New Roman" w:cs="Times New Roman"/>
          <w:sz w:val="24"/>
          <w:szCs w:val="24"/>
        </w:rPr>
        <w:t>.</w:t>
      </w:r>
    </w:p>
    <w:p w:rsidRPr="00EF2572" w:rsidR="00705936" w:rsidP="002C29DD" w:rsidRDefault="00705936" w14:paraId="024AD508" w14:textId="77777777">
      <w:pPr>
        <w:spacing w:after="0" w:line="240" w:lineRule="auto"/>
        <w:jc w:val="both"/>
        <w:rPr>
          <w:rFonts w:ascii="Times New Roman" w:hAnsi="Times New Roman" w:cs="Times New Roman"/>
          <w:sz w:val="24"/>
          <w:szCs w:val="24"/>
        </w:rPr>
      </w:pPr>
    </w:p>
    <w:p w:rsidR="00995848" w:rsidP="00995848" w:rsidRDefault="00DF17B2" w14:paraId="1B0ACC95" w14:textId="160863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31FFB">
        <w:rPr>
          <w:rFonts w:ascii="Times New Roman" w:hAnsi="Times New Roman" w:cs="Times New Roman"/>
          <w:sz w:val="24"/>
          <w:szCs w:val="24"/>
        </w:rPr>
        <w:t>3</w:t>
      </w:r>
      <w:r>
        <w:rPr>
          <w:rFonts w:ascii="Times New Roman" w:hAnsi="Times New Roman" w:cs="Times New Roman"/>
          <w:sz w:val="24"/>
          <w:szCs w:val="24"/>
        </w:rPr>
        <w:t xml:space="preserve">) </w:t>
      </w:r>
      <w:r w:rsidR="00E0127B">
        <w:rPr>
          <w:rFonts w:ascii="Times New Roman" w:hAnsi="Times New Roman" w:cs="Times New Roman"/>
          <w:sz w:val="24"/>
          <w:szCs w:val="24"/>
        </w:rPr>
        <w:t xml:space="preserve">Kirjutustõlketeenuse </w:t>
      </w:r>
      <w:r w:rsidR="00710C17">
        <w:rPr>
          <w:rFonts w:ascii="Times New Roman" w:hAnsi="Times New Roman" w:cs="Times New Roman"/>
          <w:sz w:val="24"/>
          <w:szCs w:val="24"/>
        </w:rPr>
        <w:t xml:space="preserve">puhul võrdsustatakse taotlemine teenuseosutaja poole </w:t>
      </w:r>
      <w:r w:rsidR="00C65F4C">
        <w:rPr>
          <w:rFonts w:ascii="Times New Roman" w:hAnsi="Times New Roman" w:cs="Times New Roman"/>
          <w:sz w:val="24"/>
          <w:szCs w:val="24"/>
        </w:rPr>
        <w:t>pöördu</w:t>
      </w:r>
      <w:r w:rsidR="00710C17">
        <w:rPr>
          <w:rFonts w:ascii="Times New Roman" w:hAnsi="Times New Roman" w:cs="Times New Roman"/>
          <w:sz w:val="24"/>
          <w:szCs w:val="24"/>
        </w:rPr>
        <w:t>misega</w:t>
      </w:r>
      <w:r w:rsidR="000E1DD1">
        <w:rPr>
          <w:rFonts w:ascii="Times New Roman" w:hAnsi="Times New Roman" w:cs="Times New Roman"/>
          <w:sz w:val="24"/>
          <w:szCs w:val="24"/>
        </w:rPr>
        <w:t>.</w:t>
      </w:r>
    </w:p>
    <w:p w:rsidR="00AE14EB" w:rsidP="00995848" w:rsidRDefault="00AE14EB" w14:paraId="7DBED284" w14:textId="77777777">
      <w:pPr>
        <w:spacing w:after="0" w:line="240" w:lineRule="auto"/>
        <w:jc w:val="both"/>
        <w:rPr>
          <w:rFonts w:ascii="Times New Roman" w:hAnsi="Times New Roman" w:cs="Times New Roman"/>
          <w:sz w:val="24"/>
          <w:szCs w:val="24"/>
        </w:rPr>
      </w:pPr>
    </w:p>
    <w:p w:rsidR="00A84DDE" w:rsidP="00E35827" w:rsidRDefault="007F7A29" w14:paraId="5C3B55D0" w14:textId="3E86B2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183CE5ED" w:rsidR="2F351A1D">
        <w:rPr>
          <w:rFonts w:ascii="Times New Roman" w:hAnsi="Times New Roman" w:cs="Times New Roman"/>
          <w:sz w:val="24"/>
          <w:szCs w:val="24"/>
        </w:rPr>
        <w:t>4</w:t>
      </w:r>
      <w:r>
        <w:rPr>
          <w:rFonts w:ascii="Times New Roman" w:hAnsi="Times New Roman" w:cs="Times New Roman"/>
          <w:sz w:val="24"/>
          <w:szCs w:val="24"/>
        </w:rPr>
        <w:t xml:space="preserve">) </w:t>
      </w:r>
      <w:r w:rsidR="0093659F">
        <w:rPr>
          <w:rFonts w:ascii="Times New Roman" w:hAnsi="Times New Roman" w:cs="Times New Roman"/>
          <w:sz w:val="24"/>
          <w:szCs w:val="24"/>
        </w:rPr>
        <w:t>K</w:t>
      </w:r>
      <w:r>
        <w:rPr>
          <w:rFonts w:ascii="Times New Roman" w:hAnsi="Times New Roman" w:cs="Times New Roman"/>
          <w:sz w:val="24"/>
          <w:szCs w:val="24"/>
        </w:rPr>
        <w:t>ui isik</w:t>
      </w:r>
      <w:r w:rsidR="0093659F">
        <w:rPr>
          <w:rFonts w:ascii="Times New Roman" w:hAnsi="Times New Roman" w:cs="Times New Roman"/>
          <w:sz w:val="24"/>
          <w:szCs w:val="24"/>
        </w:rPr>
        <w:t>ul</w:t>
      </w:r>
      <w:r>
        <w:rPr>
          <w:rFonts w:ascii="Times New Roman" w:hAnsi="Times New Roman" w:cs="Times New Roman"/>
          <w:sz w:val="24"/>
          <w:szCs w:val="24"/>
        </w:rPr>
        <w:t xml:space="preserve"> ei ole vähenenud töövõime</w:t>
      </w:r>
      <w:r w:rsidR="0093659F">
        <w:rPr>
          <w:rFonts w:ascii="Times New Roman" w:hAnsi="Times New Roman" w:cs="Times New Roman"/>
          <w:sz w:val="24"/>
          <w:szCs w:val="24"/>
        </w:rPr>
        <w:t>t</w:t>
      </w:r>
      <w:r>
        <w:rPr>
          <w:rFonts w:ascii="Times New Roman" w:hAnsi="Times New Roman" w:cs="Times New Roman"/>
          <w:sz w:val="24"/>
          <w:szCs w:val="24"/>
        </w:rPr>
        <w:t xml:space="preserve"> või puude raskusast</w:t>
      </w:r>
      <w:r w:rsidR="0093659F">
        <w:rPr>
          <w:rFonts w:ascii="Times New Roman" w:hAnsi="Times New Roman" w:cs="Times New Roman"/>
          <w:sz w:val="24"/>
          <w:szCs w:val="24"/>
        </w:rPr>
        <w:t>et</w:t>
      </w:r>
      <w:r w:rsidR="00AD1D4B">
        <w:rPr>
          <w:rFonts w:ascii="Times New Roman" w:hAnsi="Times New Roman" w:cs="Times New Roman"/>
          <w:sz w:val="24"/>
          <w:szCs w:val="24"/>
        </w:rPr>
        <w:t xml:space="preserve"> tuvastatud</w:t>
      </w:r>
      <w:r>
        <w:rPr>
          <w:rFonts w:ascii="Times New Roman" w:hAnsi="Times New Roman" w:cs="Times New Roman"/>
          <w:sz w:val="24"/>
          <w:szCs w:val="24"/>
        </w:rPr>
        <w:t xml:space="preserve">, </w:t>
      </w:r>
      <w:r w:rsidR="00717DF5">
        <w:rPr>
          <w:rFonts w:ascii="Times New Roman" w:hAnsi="Times New Roman" w:cs="Times New Roman"/>
          <w:sz w:val="24"/>
          <w:szCs w:val="24"/>
        </w:rPr>
        <w:t>tuleb</w:t>
      </w:r>
      <w:r w:rsidR="0030454D">
        <w:rPr>
          <w:rFonts w:ascii="Times New Roman" w:hAnsi="Times New Roman" w:cs="Times New Roman"/>
          <w:sz w:val="24"/>
          <w:szCs w:val="24"/>
        </w:rPr>
        <w:t xml:space="preserve"> </w:t>
      </w:r>
      <w:r w:rsidR="001E7289">
        <w:rPr>
          <w:rFonts w:ascii="Times New Roman" w:hAnsi="Times New Roman" w:cs="Times New Roman"/>
          <w:sz w:val="24"/>
          <w:szCs w:val="24"/>
        </w:rPr>
        <w:t>teenuse saamiseks</w:t>
      </w:r>
      <w:r w:rsidR="0030454D">
        <w:rPr>
          <w:rFonts w:ascii="Times New Roman" w:hAnsi="Times New Roman" w:cs="Times New Roman"/>
          <w:sz w:val="24"/>
          <w:szCs w:val="24"/>
        </w:rPr>
        <w:t xml:space="preserve"> </w:t>
      </w:r>
      <w:r w:rsidR="00AD1D4B">
        <w:rPr>
          <w:rFonts w:ascii="Times New Roman" w:hAnsi="Times New Roman" w:cs="Times New Roman"/>
          <w:sz w:val="24"/>
          <w:szCs w:val="24"/>
        </w:rPr>
        <w:t xml:space="preserve">esitada </w:t>
      </w:r>
      <w:r w:rsidR="00826735">
        <w:rPr>
          <w:rFonts w:ascii="Times New Roman" w:hAnsi="Times New Roman" w:cs="Times New Roman"/>
          <w:sz w:val="24"/>
          <w:szCs w:val="24"/>
        </w:rPr>
        <w:t>tõend kuulmislanguse esinemise kohta.</w:t>
      </w:r>
    </w:p>
    <w:p w:rsidR="005E5565" w:rsidP="00E35827" w:rsidRDefault="005E5565" w14:paraId="0F7B649B" w14:textId="77777777">
      <w:pPr>
        <w:spacing w:after="0" w:line="240" w:lineRule="auto"/>
        <w:jc w:val="both"/>
        <w:rPr>
          <w:rFonts w:ascii="Times New Roman" w:hAnsi="Times New Roman" w:cs="Times New Roman"/>
          <w:sz w:val="24"/>
          <w:szCs w:val="24"/>
        </w:rPr>
      </w:pPr>
    </w:p>
    <w:p w:rsidRPr="00413CF7" w:rsidR="00413CF7" w:rsidP="00413CF7" w:rsidRDefault="00413CF7" w14:paraId="2F512604" w14:textId="6E91AB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183CE5ED" w:rsidR="1EF0C2B2">
        <w:rPr>
          <w:rFonts w:ascii="Times New Roman" w:hAnsi="Times New Roman" w:cs="Times New Roman"/>
          <w:sz w:val="24"/>
          <w:szCs w:val="24"/>
        </w:rPr>
        <w:t>5</w:t>
      </w:r>
      <w:r>
        <w:rPr>
          <w:rFonts w:ascii="Times New Roman" w:hAnsi="Times New Roman" w:cs="Times New Roman"/>
          <w:sz w:val="24"/>
          <w:szCs w:val="24"/>
        </w:rPr>
        <w:t xml:space="preserve">) </w:t>
      </w:r>
      <w:r w:rsidRPr="00413CF7">
        <w:rPr>
          <w:rFonts w:ascii="Times New Roman" w:hAnsi="Times New Roman" w:cs="Times New Roman"/>
          <w:sz w:val="24"/>
          <w:szCs w:val="24"/>
        </w:rPr>
        <w:t xml:space="preserve">Viipekeele kaugtõlketeenuse või kirjutustõlketeenuse osutajal on </w:t>
      </w:r>
      <w:r w:rsidR="00AB2D3E">
        <w:rPr>
          <w:rFonts w:ascii="Times New Roman" w:hAnsi="Times New Roman" w:cs="Times New Roman"/>
          <w:sz w:val="24"/>
          <w:szCs w:val="24"/>
        </w:rPr>
        <w:t>viipekeele kaugtõlketeenuse ja kirjutustõlketeenuse osutamiseks</w:t>
      </w:r>
      <w:r w:rsidRPr="00413CF7">
        <w:rPr>
          <w:rFonts w:ascii="Times New Roman" w:hAnsi="Times New Roman" w:cs="Times New Roman"/>
          <w:sz w:val="24"/>
          <w:szCs w:val="24"/>
        </w:rPr>
        <w:t xml:space="preserve"> õigus töödelda teenust</w:t>
      </w:r>
      <w:r w:rsidR="00AB2D3E">
        <w:rPr>
          <w:rFonts w:ascii="Times New Roman" w:hAnsi="Times New Roman" w:cs="Times New Roman"/>
          <w:sz w:val="24"/>
          <w:szCs w:val="24"/>
        </w:rPr>
        <w:t xml:space="preserve"> taotleva</w:t>
      </w:r>
      <w:r w:rsidR="00BA33CD">
        <w:rPr>
          <w:rFonts w:ascii="Times New Roman" w:hAnsi="Times New Roman" w:cs="Times New Roman"/>
          <w:sz w:val="24"/>
          <w:szCs w:val="24"/>
        </w:rPr>
        <w:t xml:space="preserve"> ja saava </w:t>
      </w:r>
      <w:r w:rsidRPr="00413CF7">
        <w:rPr>
          <w:rFonts w:ascii="Times New Roman" w:hAnsi="Times New Roman" w:cs="Times New Roman"/>
          <w:sz w:val="24"/>
          <w:szCs w:val="24"/>
        </w:rPr>
        <w:t>isiku isikuandmeid, sealhulgas eriliiki isikuandmeid, mis on vajalikud teenuse osutamiseks.</w:t>
      </w:r>
    </w:p>
    <w:p w:rsidR="00413CF7" w:rsidP="00E35827" w:rsidRDefault="00413CF7" w14:paraId="4EECF279" w14:textId="77777777">
      <w:pPr>
        <w:spacing w:after="0" w:line="240" w:lineRule="auto"/>
        <w:jc w:val="both"/>
        <w:rPr>
          <w:rFonts w:ascii="Times New Roman" w:hAnsi="Times New Roman" w:cs="Times New Roman"/>
          <w:sz w:val="24"/>
          <w:szCs w:val="24"/>
        </w:rPr>
      </w:pPr>
    </w:p>
    <w:p w:rsidR="005E5565" w:rsidP="005E5565" w:rsidRDefault="005E5565" w14:paraId="3434CBA7" w14:textId="2D08989E">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183CE5ED" w:rsidR="37D4B7B9">
        <w:rPr>
          <w:rFonts w:ascii="Times New Roman" w:hAnsi="Times New Roman" w:cs="Times New Roman"/>
          <w:sz w:val="24"/>
          <w:szCs w:val="24"/>
        </w:rPr>
        <w:t>6</w:t>
      </w:r>
      <w:r>
        <w:rPr>
          <w:rFonts w:ascii="Times New Roman" w:hAnsi="Times New Roman" w:cs="Times New Roman"/>
          <w:sz w:val="24"/>
          <w:szCs w:val="24"/>
        </w:rPr>
        <w:t>) Viipekeele kaugtõlketeenus ja kirjutustõlketeenus</w:t>
      </w:r>
      <w:r w:rsidR="0017253A">
        <w:rPr>
          <w:rFonts w:ascii="Times New Roman" w:hAnsi="Times New Roman" w:cs="Times New Roman"/>
          <w:sz w:val="24"/>
          <w:szCs w:val="24"/>
        </w:rPr>
        <w:t xml:space="preserve"> määratakse</w:t>
      </w:r>
      <w:r>
        <w:rPr>
          <w:rFonts w:ascii="Times New Roman" w:hAnsi="Times New Roman" w:cs="Times New Roman"/>
          <w:sz w:val="24"/>
          <w:szCs w:val="24"/>
        </w:rPr>
        <w:t xml:space="preserve"> Sotsiaalkindlustusameti toiminguga.</w:t>
      </w:r>
    </w:p>
    <w:p w:rsidR="00862646" w:rsidP="13BF5FC9" w:rsidRDefault="00862646" w14:paraId="18958A12" w14:textId="77777777">
      <w:pPr>
        <w:shd w:val="clear" w:color="auto" w:fill="FFFFFF" w:themeFill="background1"/>
        <w:spacing w:after="0" w:line="240" w:lineRule="auto"/>
        <w:jc w:val="both"/>
        <w:rPr>
          <w:rFonts w:ascii="Times New Roman" w:hAnsi="Times New Roman" w:cs="Times New Roman"/>
          <w:b/>
          <w:bCs/>
          <w:sz w:val="24"/>
          <w:szCs w:val="24"/>
        </w:rPr>
      </w:pPr>
    </w:p>
    <w:p w:rsidRPr="002C08C3" w:rsidR="002C08C3" w:rsidP="002C08C3" w:rsidRDefault="002C08C3" w14:paraId="46537A6B" w14:textId="4D5CAD00">
      <w:pPr>
        <w:shd w:val="clear" w:color="auto" w:fill="FFFFFF" w:themeFill="background1"/>
        <w:spacing w:after="0" w:line="240" w:lineRule="auto"/>
        <w:jc w:val="both"/>
        <w:rPr>
          <w:rFonts w:ascii="Times New Roman" w:hAnsi="Times New Roman" w:cs="Times New Roman"/>
          <w:b/>
          <w:bCs/>
          <w:sz w:val="24"/>
          <w:szCs w:val="24"/>
        </w:rPr>
      </w:pPr>
      <w:r w:rsidRPr="7EA15B4A">
        <w:rPr>
          <w:rFonts w:ascii="Times New Roman" w:hAnsi="Times New Roman" w:cs="Times New Roman"/>
          <w:b/>
          <w:bCs/>
          <w:sz w:val="24"/>
          <w:szCs w:val="24"/>
        </w:rPr>
        <w:t>§ 130</w:t>
      </w:r>
      <w:r w:rsidRPr="7EA15B4A">
        <w:rPr>
          <w:rFonts w:ascii="Times New Roman" w:hAnsi="Times New Roman" w:cs="Times New Roman"/>
          <w:b/>
          <w:bCs/>
          <w:sz w:val="24"/>
          <w:szCs w:val="24"/>
          <w:vertAlign w:val="superscript"/>
        </w:rPr>
        <w:t>1</w:t>
      </w:r>
      <w:r w:rsidRPr="7EA15B4A" w:rsidR="00D34FD6">
        <w:rPr>
          <w:rFonts w:ascii="Times New Roman" w:hAnsi="Times New Roman" w:cs="Times New Roman"/>
          <w:b/>
          <w:bCs/>
          <w:sz w:val="24"/>
          <w:szCs w:val="24"/>
          <w:vertAlign w:val="superscript"/>
        </w:rPr>
        <w:t>5</w:t>
      </w:r>
      <w:r w:rsidRPr="7EA15B4A">
        <w:rPr>
          <w:rFonts w:ascii="Times New Roman" w:hAnsi="Times New Roman" w:cs="Times New Roman"/>
          <w:b/>
          <w:bCs/>
          <w:sz w:val="24"/>
          <w:szCs w:val="24"/>
        </w:rPr>
        <w:t>. Viipekeele kaugtõlke</w:t>
      </w:r>
      <w:r w:rsidRPr="7EA15B4A" w:rsidR="00AE14EB">
        <w:rPr>
          <w:rFonts w:ascii="Times New Roman" w:hAnsi="Times New Roman" w:cs="Times New Roman"/>
          <w:b/>
          <w:bCs/>
          <w:sz w:val="24"/>
          <w:szCs w:val="24"/>
        </w:rPr>
        <w:t>teenus</w:t>
      </w:r>
      <w:ins w:author="Moonika Kuusk - JUSTDIGI" w:date="2025-09-15T11:01:00Z" w16du:dateUtc="2025-09-15T08:01:00Z" w:id="4">
        <w:r w:rsidR="00C05084">
          <w:rPr>
            <w:rFonts w:ascii="Times New Roman" w:hAnsi="Times New Roman" w:cs="Times New Roman"/>
            <w:b/>
            <w:bCs/>
            <w:sz w:val="24"/>
            <w:szCs w:val="24"/>
          </w:rPr>
          <w:t>e</w:t>
        </w:r>
      </w:ins>
      <w:r w:rsidRPr="7EA15B4A">
        <w:rPr>
          <w:rFonts w:ascii="Times New Roman" w:hAnsi="Times New Roman" w:cs="Times New Roman"/>
          <w:b/>
          <w:bCs/>
          <w:sz w:val="24"/>
          <w:szCs w:val="24"/>
        </w:rPr>
        <w:t xml:space="preserve"> ja kirjutustõlketeenuse rahastamine</w:t>
      </w:r>
    </w:p>
    <w:p w:rsidR="002C08C3" w:rsidP="002C08C3" w:rsidRDefault="002C08C3" w14:paraId="1FCDB17B" w14:textId="77777777">
      <w:pPr>
        <w:shd w:val="clear" w:color="auto" w:fill="FFFFFF" w:themeFill="background1"/>
        <w:spacing w:after="0" w:line="240" w:lineRule="auto"/>
        <w:jc w:val="both"/>
        <w:rPr>
          <w:rFonts w:ascii="Times New Roman" w:hAnsi="Times New Roman" w:cs="Times New Roman"/>
          <w:sz w:val="24"/>
          <w:szCs w:val="24"/>
        </w:rPr>
      </w:pPr>
    </w:p>
    <w:p w:rsidR="00706673" w:rsidP="002C08C3" w:rsidRDefault="002C08C3" w14:paraId="0359DFED" w14:textId="69210A6F">
      <w:pPr>
        <w:shd w:val="clear" w:color="auto" w:fill="FFFFFF" w:themeFill="background1"/>
        <w:spacing w:after="0" w:line="240" w:lineRule="auto"/>
        <w:jc w:val="both"/>
        <w:rPr>
          <w:rFonts w:ascii="Times New Roman" w:hAnsi="Times New Roman" w:cs="Times New Roman"/>
          <w:sz w:val="24"/>
          <w:szCs w:val="24"/>
        </w:rPr>
      </w:pPr>
      <w:r w:rsidRPr="00E35827">
        <w:rPr>
          <w:rFonts w:ascii="Times New Roman" w:hAnsi="Times New Roman" w:cs="Times New Roman"/>
          <w:sz w:val="24"/>
          <w:szCs w:val="24"/>
        </w:rPr>
        <w:t xml:space="preserve">Viipekeele </w:t>
      </w:r>
      <w:r w:rsidRPr="42AA1D95">
        <w:rPr>
          <w:rFonts w:ascii="Times New Roman" w:hAnsi="Times New Roman" w:cs="Times New Roman"/>
          <w:sz w:val="24"/>
          <w:szCs w:val="24"/>
        </w:rPr>
        <w:t>kaug</w:t>
      </w:r>
      <w:r w:rsidRPr="42AA1D95" w:rsidR="12340033">
        <w:rPr>
          <w:rFonts w:ascii="Times New Roman" w:hAnsi="Times New Roman" w:cs="Times New Roman"/>
          <w:sz w:val="24"/>
          <w:szCs w:val="24"/>
        </w:rPr>
        <w:t>tõlketeenust</w:t>
      </w:r>
      <w:r w:rsidRPr="00E35827">
        <w:rPr>
          <w:rFonts w:ascii="Times New Roman" w:hAnsi="Times New Roman" w:cs="Times New Roman"/>
          <w:sz w:val="24"/>
          <w:szCs w:val="24"/>
        </w:rPr>
        <w:t xml:space="preserve"> ja kirjutustõlketeenust rahastatakse riigieelarvest.</w:t>
      </w:r>
      <w:r>
        <w:rPr>
          <w:rFonts w:ascii="Times New Roman" w:hAnsi="Times New Roman" w:cs="Times New Roman"/>
          <w:sz w:val="24"/>
          <w:szCs w:val="24"/>
        </w:rPr>
        <w:t>“</w:t>
      </w:r>
      <w:r w:rsidR="00E615CD">
        <w:rPr>
          <w:rFonts w:ascii="Times New Roman" w:hAnsi="Times New Roman" w:cs="Times New Roman"/>
          <w:sz w:val="24"/>
          <w:szCs w:val="24"/>
        </w:rPr>
        <w:t>;</w:t>
      </w:r>
    </w:p>
    <w:p w:rsidR="00C212D7" w:rsidP="002C08C3" w:rsidRDefault="00C212D7" w14:paraId="19DDB759" w14:textId="77777777">
      <w:pPr>
        <w:shd w:val="clear" w:color="auto" w:fill="FFFFFF" w:themeFill="background1"/>
        <w:spacing w:after="0" w:line="240" w:lineRule="auto"/>
        <w:jc w:val="both"/>
        <w:rPr>
          <w:rFonts w:ascii="Times New Roman" w:hAnsi="Times New Roman" w:cs="Times New Roman"/>
          <w:sz w:val="24"/>
          <w:szCs w:val="24"/>
        </w:rPr>
      </w:pPr>
    </w:p>
    <w:p w:rsidRPr="009E37A5" w:rsidR="003D2DF3" w:rsidP="003D2DF3" w:rsidRDefault="003D2DF3" w14:paraId="5BAE2893" w14:textId="64EC27E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4)</w:t>
      </w:r>
      <w:r w:rsidRPr="009E37A5">
        <w:rPr>
          <w:rFonts w:ascii="Times New Roman" w:hAnsi="Times New Roman" w:cs="Times New Roman"/>
          <w:sz w:val="24"/>
          <w:szCs w:val="24"/>
        </w:rPr>
        <w:t xml:space="preserve"> paragrahvi 131 lõiget 2 täiendatakse pärast tekstiosa „perekonnal,“ </w:t>
      </w:r>
      <w:ins w:author="Moonika Kuusk - JUSTDIGI" w:date="2025-09-15T13:27:00Z" w16du:dateUtc="2025-09-15T10:27:00Z" w:id="5">
        <w:r w:rsidR="00E12D19">
          <w:rPr>
            <w:rFonts w:ascii="Times New Roman" w:hAnsi="Times New Roman" w:cs="Times New Roman"/>
            <w:sz w:val="24"/>
            <w:szCs w:val="24"/>
          </w:rPr>
          <w:t>sõnade</w:t>
        </w:r>
      </w:ins>
      <w:del w:author="Moonika Kuusk - JUSTDIGI" w:date="2025-09-15T13:27:00Z" w16du:dateUtc="2025-09-15T10:27:00Z" w:id="6">
        <w:r w:rsidRPr="009E37A5" w:rsidDel="00E12D19">
          <w:rPr>
            <w:rFonts w:ascii="Times New Roman" w:hAnsi="Times New Roman" w:cs="Times New Roman"/>
            <w:sz w:val="24"/>
            <w:szCs w:val="24"/>
          </w:rPr>
          <w:delText>tekstiosa</w:delText>
        </w:r>
      </w:del>
      <w:r w:rsidRPr="009E37A5">
        <w:rPr>
          <w:rFonts w:ascii="Times New Roman" w:hAnsi="Times New Roman" w:cs="Times New Roman"/>
          <w:sz w:val="24"/>
          <w:szCs w:val="24"/>
        </w:rPr>
        <w:t>ga „kelle rahalised vahendid ei ole toimetuleku tagamiseks piisavad ja“;</w:t>
      </w:r>
    </w:p>
    <w:p w:rsidRPr="009E37A5" w:rsidR="003D2DF3" w:rsidP="003D2DF3" w:rsidRDefault="003D2DF3" w14:paraId="1BDFEEC1"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3E0F4283" w14:textId="24EA5A99">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5)</w:t>
      </w:r>
      <w:r w:rsidRPr="009E37A5">
        <w:rPr>
          <w:rFonts w:ascii="Times New Roman" w:hAnsi="Times New Roman" w:cs="Times New Roman"/>
          <w:sz w:val="24"/>
          <w:szCs w:val="24"/>
        </w:rPr>
        <w:t xml:space="preserve"> paragrahvi 131 täiendatakse lõikega 6</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xml:space="preserve"> järgmises sõnastuses:</w:t>
      </w:r>
    </w:p>
    <w:p w:rsidRPr="009E37A5" w:rsidR="005B00DE" w:rsidP="005B00DE" w:rsidRDefault="005B00DE" w14:paraId="6A776F0F"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02EC79A1"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„(6</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Last, kes on saanud 18-aastaseks ja õpib põhikoolis, gümnaasiumis, kutseõppe tasemeõppes või Haridus- ja Teadusministeeriumi hallatava riigiasutuse täienduskoolituse kursusel ning kellel ei ole veel keskharidust, loetakse toimetulekutoetuse määramisel käesoleva paragrahvi lõike 5 tähenduses lapseks kuni selle õppeaasta lõpuni, kui ta saab 19-aastaseks, või täienduskoolituse kursuse lõppemiseni või õpilase kooli või täienduskoolituse kursuse nimekirjast väljaarvamiseni.“;</w:t>
      </w:r>
    </w:p>
    <w:p w:rsidRPr="009E37A5" w:rsidR="005B00DE" w:rsidP="005B00DE" w:rsidRDefault="005B00DE" w14:paraId="4502CD89"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1793D585" w14:textId="1744409E">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6)</w:t>
      </w:r>
      <w:r w:rsidRPr="009E37A5">
        <w:rPr>
          <w:rFonts w:ascii="Times New Roman" w:hAnsi="Times New Roman" w:cs="Times New Roman"/>
          <w:sz w:val="24"/>
          <w:szCs w:val="24"/>
        </w:rPr>
        <w:t xml:space="preserve"> paragrahvi 132 lõige 2 muudetakse ja sõnastatakse järgmiselt:</w:t>
      </w:r>
    </w:p>
    <w:p w:rsidRPr="009E37A5" w:rsidR="005B00DE" w:rsidP="005B00DE" w:rsidRDefault="005B00DE" w14:paraId="1D730425"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6072B517"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„(2) Taotluses märgib taotleja käesoleva seaduse § 131 lõigete 7 ja 8 järgi toimetulekutoetuse määramisel arvesse võetavate isikute nimed ja nende isikukoodi või sünniaja.“;</w:t>
      </w:r>
    </w:p>
    <w:p w:rsidRPr="009E37A5" w:rsidR="005B00DE" w:rsidP="005B00DE" w:rsidRDefault="005B00DE" w14:paraId="2B9A0F4B"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50498537" w14:textId="3B8ADBF5">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7)</w:t>
      </w:r>
      <w:r w:rsidRPr="009E37A5">
        <w:rPr>
          <w:rFonts w:ascii="Times New Roman" w:hAnsi="Times New Roman" w:cs="Times New Roman"/>
          <w:sz w:val="24"/>
          <w:szCs w:val="24"/>
        </w:rPr>
        <w:t xml:space="preserve"> paragrahvi 132 lõiget 5 täiendatakse pärast sõna „vahel“ tekstiosaga „, ega lepingut, mis on sõlmitud äriühinguga, mille osanik, aktsionär või juhtorgani liige on käesoleva seaduse § 131 lõikes 7 või 8 nimetatud isik või taotleja ise“;</w:t>
      </w:r>
    </w:p>
    <w:p w:rsidRPr="009E37A5" w:rsidR="005B00DE" w:rsidP="005B00DE" w:rsidRDefault="005B00DE" w14:paraId="2F886812"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1F0D5342" w14:textId="7F96FAE6">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8)</w:t>
      </w:r>
      <w:r w:rsidRPr="009E37A5">
        <w:rPr>
          <w:rFonts w:ascii="Times New Roman" w:hAnsi="Times New Roman" w:cs="Times New Roman"/>
          <w:sz w:val="24"/>
          <w:szCs w:val="24"/>
        </w:rPr>
        <w:t xml:space="preserve"> paragrahvi 132 lõige 6</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xml:space="preserve"> muudetakse ja sõnastatakse järgmiselt:</w:t>
      </w:r>
    </w:p>
    <w:p w:rsidRPr="009E37A5" w:rsidR="005B00DE" w:rsidP="005B00DE" w:rsidRDefault="005B00DE" w14:paraId="5D3FC0D9"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71D635AC" w14:textId="6A31388A">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„(6</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Kohaliku omavalitsuse üksus kontrollib riigi infosüsteemi kuuluvatest andmekogudest, kas taotlejale ja tema perekonnaliikmetele kuulub sõidukeid liiklusseaduse tähenduses ja kinnisasju, samuti kontrollib taotleja ja tema perekonnaliikmete osalust või kuulumist äriühingutesse, et teha selgeks taotleja ja tema perekonna varaline seis ning võimalus tagada toimetulekuks piisavad elatusvahendid.“;</w:t>
      </w:r>
    </w:p>
    <w:p w:rsidRPr="009E37A5" w:rsidR="005B00DE" w:rsidP="005B00DE" w:rsidRDefault="005B00DE" w14:paraId="41D5F674"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485C9A6E" w14:textId="54F87E09">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9)</w:t>
      </w:r>
      <w:r w:rsidRPr="009E37A5">
        <w:rPr>
          <w:rFonts w:ascii="Times New Roman" w:hAnsi="Times New Roman" w:cs="Times New Roman"/>
          <w:sz w:val="24"/>
          <w:szCs w:val="24"/>
        </w:rPr>
        <w:t xml:space="preserve"> paragrahvi 132 täiendatakse lõigetega 6</w:t>
      </w:r>
      <w:r w:rsidRPr="009E37A5">
        <w:rPr>
          <w:rFonts w:ascii="Times New Roman" w:hAnsi="Times New Roman" w:cs="Times New Roman"/>
          <w:sz w:val="24"/>
          <w:szCs w:val="24"/>
          <w:vertAlign w:val="superscript"/>
        </w:rPr>
        <w:t>2</w:t>
      </w:r>
      <w:r w:rsidRPr="009E37A5">
        <w:rPr>
          <w:rFonts w:ascii="Times New Roman" w:hAnsi="Times New Roman" w:cs="Times New Roman"/>
          <w:sz w:val="24"/>
          <w:szCs w:val="24"/>
        </w:rPr>
        <w:t>–6</w:t>
      </w:r>
      <w:r w:rsidRPr="009E37A5">
        <w:rPr>
          <w:rFonts w:ascii="Times New Roman" w:hAnsi="Times New Roman" w:cs="Times New Roman"/>
          <w:sz w:val="24"/>
          <w:szCs w:val="24"/>
          <w:vertAlign w:val="superscript"/>
        </w:rPr>
        <w:t>4</w:t>
      </w:r>
      <w:r w:rsidRPr="009E37A5">
        <w:rPr>
          <w:rFonts w:ascii="Times New Roman" w:hAnsi="Times New Roman" w:cs="Times New Roman"/>
          <w:sz w:val="24"/>
          <w:szCs w:val="24"/>
        </w:rPr>
        <w:t xml:space="preserve"> järgmises sõnastuses:</w:t>
      </w:r>
    </w:p>
    <w:p w:rsidRPr="009E37A5" w:rsidR="005B00DE" w:rsidP="005B00DE" w:rsidRDefault="005B00DE" w14:paraId="239D4315"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63233D4A" w14:textId="1E013EE0">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„(6</w:t>
      </w:r>
      <w:r w:rsidRPr="009E37A5">
        <w:rPr>
          <w:rFonts w:ascii="Times New Roman" w:hAnsi="Times New Roman" w:cs="Times New Roman"/>
          <w:sz w:val="24"/>
          <w:szCs w:val="24"/>
          <w:vertAlign w:val="superscript"/>
        </w:rPr>
        <w:t>2</w:t>
      </w:r>
      <w:r w:rsidRPr="009E37A5">
        <w:rPr>
          <w:rFonts w:ascii="Times New Roman" w:hAnsi="Times New Roman" w:cs="Times New Roman"/>
          <w:sz w:val="24"/>
          <w:szCs w:val="24"/>
        </w:rPr>
        <w:t>) Kui taotlejal ja tema perekonnaliikmetel on arveldus-, ettevõtlus- või hoiukonto</w:t>
      </w:r>
      <w:del w:author="Moonika Kuusk - JUSTDIGI" w:date="2025-09-15T11:12:00Z" w16du:dateUtc="2025-09-15T08:12:00Z" w:id="7">
        <w:r w:rsidRPr="009E37A5" w:rsidDel="00D3675D">
          <w:rPr>
            <w:rFonts w:ascii="Times New Roman" w:hAnsi="Times New Roman" w:cs="Times New Roman"/>
            <w:sz w:val="24"/>
            <w:szCs w:val="24"/>
          </w:rPr>
          <w:delText>t</w:delText>
        </w:r>
      </w:del>
      <w:r w:rsidRPr="009E37A5">
        <w:rPr>
          <w:rFonts w:ascii="Times New Roman" w:hAnsi="Times New Roman" w:cs="Times New Roman"/>
          <w:sz w:val="24"/>
          <w:szCs w:val="24"/>
        </w:rPr>
        <w:t>, tuleb esitada taotleja ja tema perekonnaliikmete eelmise ja jooksva kuu sissetulekuid kajastavad kontoväljavõtted sissetulekute ja rahaliste vahendite väljaselgitamiseks.</w:t>
      </w:r>
    </w:p>
    <w:p w:rsidRPr="009E37A5" w:rsidR="005B00DE" w:rsidP="005B00DE" w:rsidRDefault="005B00DE" w14:paraId="59F336B8"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62870DD4"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(6</w:t>
      </w:r>
      <w:r w:rsidRPr="009E37A5">
        <w:rPr>
          <w:rFonts w:ascii="Times New Roman" w:hAnsi="Times New Roman" w:cs="Times New Roman"/>
          <w:sz w:val="24"/>
          <w:szCs w:val="24"/>
          <w:vertAlign w:val="superscript"/>
        </w:rPr>
        <w:t>3</w:t>
      </w:r>
      <w:r w:rsidRPr="009E37A5">
        <w:rPr>
          <w:rFonts w:ascii="Times New Roman" w:hAnsi="Times New Roman" w:cs="Times New Roman"/>
          <w:sz w:val="24"/>
          <w:szCs w:val="24"/>
        </w:rPr>
        <w:t>) Kui taotleja taotleb toimetulekutoetust rohkem kui kolmel korral ühe aasta jooksul ning taotlejal ja tema perekonnaliikmetel on arveldus-, ettevõtlus- või hoiukonto, tuleb esitada taotleja ja tema perekonnaliikmete eelmise ja jooksva kuu sissetulekuid ja väljaminekuid kajastavad kontoväljavõtted sissetulekute, rahaliste vahendite ja taotleja täiendava abivajaduse väljaselgitamiseks.</w:t>
      </w:r>
    </w:p>
    <w:p w:rsidRPr="009E37A5" w:rsidR="005B00DE" w:rsidP="005B00DE" w:rsidRDefault="005B00DE" w14:paraId="722A67D0"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5FDD82AF"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(6</w:t>
      </w:r>
      <w:r w:rsidRPr="009E37A5">
        <w:rPr>
          <w:rFonts w:ascii="Times New Roman" w:hAnsi="Times New Roman" w:cs="Times New Roman"/>
          <w:sz w:val="24"/>
          <w:szCs w:val="24"/>
          <w:vertAlign w:val="superscript"/>
        </w:rPr>
        <w:t>4</w:t>
      </w:r>
      <w:r w:rsidRPr="009E37A5">
        <w:rPr>
          <w:rFonts w:ascii="Times New Roman" w:hAnsi="Times New Roman" w:cs="Times New Roman"/>
          <w:sz w:val="24"/>
          <w:szCs w:val="24"/>
        </w:rPr>
        <w:t>) Taotleja ja tema perekonnaliikmete kogu varaline seis tuleb välja selgitada ja seda hinnata hiljemalt neljanda ühe aasta jooksul toimunud taotlemise korral.“;</w:t>
      </w:r>
    </w:p>
    <w:p w:rsidRPr="009E37A5" w:rsidR="005B00DE" w:rsidP="005B00DE" w:rsidRDefault="005B00DE" w14:paraId="4FEB519C"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11A6A5F1" w14:textId="45993EBF">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10)</w:t>
      </w:r>
      <w:r w:rsidRPr="009E37A5">
        <w:rPr>
          <w:rFonts w:ascii="Times New Roman" w:hAnsi="Times New Roman" w:cs="Times New Roman"/>
          <w:sz w:val="24"/>
          <w:szCs w:val="24"/>
        </w:rPr>
        <w:t xml:space="preserve"> paragrahvi 132 täiendatakse lõikega 8 järgmises sõnastuses:</w:t>
      </w:r>
    </w:p>
    <w:p w:rsidRPr="009E37A5" w:rsidR="005B00DE" w:rsidP="005B00DE" w:rsidRDefault="005B00DE" w14:paraId="4138C0FA"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39501A07"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„(8) Kui taotleja või tema perekonna</w:t>
      </w:r>
      <w:del w:author="Moonika Kuusk - JUSTDIGI" w:date="2025-09-15T11:15:00Z" w16du:dateUtc="2025-09-15T08:15:00Z" w:id="8">
        <w:r w:rsidRPr="009E37A5" w:rsidDel="00113A02">
          <w:rPr>
            <w:rFonts w:ascii="Times New Roman" w:hAnsi="Times New Roman" w:cs="Times New Roman"/>
            <w:sz w:val="24"/>
            <w:szCs w:val="24"/>
          </w:rPr>
          <w:delText xml:space="preserve"> </w:delText>
        </w:r>
      </w:del>
      <w:r w:rsidRPr="009E37A5">
        <w:rPr>
          <w:rFonts w:ascii="Times New Roman" w:hAnsi="Times New Roman" w:cs="Times New Roman"/>
          <w:sz w:val="24"/>
          <w:szCs w:val="24"/>
        </w:rPr>
        <w:t>liige viibib toimetulekutoetuse taotlemise kuul ajateenistuses, hüvitatakse</w:t>
      </w:r>
      <w:r w:rsidRPr="009E37A5" w:rsidDel="00461D82">
        <w:rPr>
          <w:rFonts w:ascii="Times New Roman" w:hAnsi="Times New Roman" w:cs="Times New Roman"/>
          <w:sz w:val="24"/>
          <w:szCs w:val="24"/>
        </w:rPr>
        <w:t xml:space="preserve"> </w:t>
      </w:r>
      <w:r w:rsidRPr="009E37A5">
        <w:rPr>
          <w:rFonts w:ascii="Times New Roman" w:hAnsi="Times New Roman" w:cs="Times New Roman"/>
          <w:sz w:val="24"/>
          <w:szCs w:val="24"/>
        </w:rPr>
        <w:t>tema eest vaid käesoleva seaduse § 133 lõikes 5 nimetatud eluasemekulud, välja arvatud käesoleva seaduse §</w:t>
      </w:r>
      <w:del w:author="Moonika Kuusk - JUSTDIGI" w:date="2025-09-15T11:14:00Z" w16du:dateUtc="2025-09-15T08:14:00Z" w:id="9">
        <w:r w:rsidRPr="009E37A5" w:rsidDel="005E4132">
          <w:rPr>
            <w:rFonts w:ascii="Times New Roman" w:hAnsi="Times New Roman" w:cs="Times New Roman"/>
            <w:sz w:val="24"/>
            <w:szCs w:val="24"/>
          </w:rPr>
          <w:delText>g</w:delText>
        </w:r>
      </w:del>
      <w:r w:rsidRPr="009E37A5">
        <w:rPr>
          <w:rFonts w:ascii="Times New Roman" w:hAnsi="Times New Roman" w:cs="Times New Roman"/>
          <w:sz w:val="24"/>
          <w:szCs w:val="24"/>
        </w:rPr>
        <w:t xml:space="preserve"> 133 lõike 5 punktis 1</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xml:space="preserve"> nimetatud kulu, käesolevas jaos sätestatud tingimuste kohaselt.“;</w:t>
      </w:r>
    </w:p>
    <w:p w:rsidRPr="009E37A5" w:rsidR="005B00DE" w:rsidP="005B00DE" w:rsidRDefault="005B00DE" w14:paraId="510344E6"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05771AE7" w14:textId="1F3ADBB9">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11)</w:t>
      </w:r>
      <w:r w:rsidRPr="009E37A5">
        <w:rPr>
          <w:rFonts w:ascii="Times New Roman" w:hAnsi="Times New Roman" w:cs="Times New Roman"/>
          <w:sz w:val="24"/>
          <w:szCs w:val="24"/>
        </w:rPr>
        <w:t xml:space="preserve"> paragrahvi 133 lõiget 2</w:t>
      </w:r>
      <w:r w:rsidRPr="009E37A5">
        <w:rPr>
          <w:rFonts w:ascii="Times New Roman" w:hAnsi="Times New Roman" w:cs="Times New Roman"/>
          <w:sz w:val="24"/>
          <w:szCs w:val="24"/>
          <w:vertAlign w:val="superscript"/>
        </w:rPr>
        <w:t>3</w:t>
      </w:r>
      <w:r w:rsidRPr="009E37A5">
        <w:rPr>
          <w:rFonts w:ascii="Times New Roman" w:hAnsi="Times New Roman" w:cs="Times New Roman"/>
          <w:sz w:val="24"/>
          <w:szCs w:val="24"/>
        </w:rPr>
        <w:t xml:space="preserve"> täiendatakse pärast sõna „tulu“ sõnadega „ja ettevõtluskontole kantud tulu“;</w:t>
      </w:r>
    </w:p>
    <w:p w:rsidRPr="009E37A5" w:rsidR="005B00DE" w:rsidP="005B00DE" w:rsidRDefault="005B00DE" w14:paraId="454FC03F"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1F8F10CC" w14:textId="68CFBE50">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12)</w:t>
      </w:r>
      <w:r w:rsidRPr="009E37A5">
        <w:rPr>
          <w:rFonts w:ascii="Times New Roman" w:hAnsi="Times New Roman" w:cs="Times New Roman"/>
          <w:sz w:val="24"/>
          <w:szCs w:val="24"/>
        </w:rPr>
        <w:t xml:space="preserve"> paragrahvi 133 lõike 6 esimeses lauses asendatakse sõnad „inimväärse äraelamise“ sõnadega „esmase toimetuleku“;</w:t>
      </w:r>
    </w:p>
    <w:p w:rsidRPr="009E37A5" w:rsidR="005B00DE" w:rsidP="005B00DE" w:rsidRDefault="005B00DE" w14:paraId="4E8428C4"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3F1CCC0F" w14:textId="2AD9959E">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13</w:t>
      </w:r>
      <w:r w:rsidRPr="009E37A5">
        <w:rPr>
          <w:rFonts w:ascii="Times New Roman" w:hAnsi="Times New Roman" w:cs="Times New Roman"/>
          <w:b/>
          <w:sz w:val="24"/>
          <w:szCs w:val="24"/>
        </w:rPr>
        <w:t>)</w:t>
      </w:r>
      <w:r w:rsidRPr="009E37A5">
        <w:rPr>
          <w:rFonts w:ascii="Times New Roman" w:hAnsi="Times New Roman" w:cs="Times New Roman"/>
          <w:sz w:val="24"/>
          <w:szCs w:val="24"/>
        </w:rPr>
        <w:t xml:space="preserve"> paragrahvi 133 lõige 8 muudetakse ja sõnastatakse järgmiselt:</w:t>
      </w:r>
    </w:p>
    <w:p w:rsidRPr="009E37A5" w:rsidR="005B00DE" w:rsidP="005B00DE" w:rsidRDefault="005B00DE" w14:paraId="4ECD21A8"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2E910B70"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„(8) Üüri ei võeta toimetulekutoetuse arvestamisel arvesse, kui üürijaks ja üürnikuks on käesoleva seaduse § 131 lõike 7 punktides 1 või 2 nimetatud isikud või kui üürijaks on äriühing, mille osanik, aktsionär või juhtorgani liige on taotleja ise või temaga abielus, registreeritud kooselus või abieluga sarnanevas suhtes olev isik või tema esimese ja teise astme alaneja või üleneja sugulane.“;</w:t>
      </w:r>
    </w:p>
    <w:p w:rsidRPr="009E37A5" w:rsidR="005B00DE" w:rsidP="005B00DE" w:rsidRDefault="005B00DE" w14:paraId="0D70A6A0"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35B500EC" w14:textId="1E989D38">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14)</w:t>
      </w:r>
      <w:r w:rsidRPr="009E37A5">
        <w:rPr>
          <w:rFonts w:ascii="Times New Roman" w:hAnsi="Times New Roman" w:cs="Times New Roman"/>
          <w:sz w:val="24"/>
          <w:szCs w:val="24"/>
        </w:rPr>
        <w:t xml:space="preserve"> paragrahvi 133 lõike 9</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xml:space="preserve"> punktis 2 asendatakse sõnad „ära kasutatud maksepuhkuse võimalus“ sõnadega „kasutatud maksepuhkuse saamise võimalust“;</w:t>
      </w:r>
    </w:p>
    <w:p w:rsidRPr="009E37A5" w:rsidR="005B00DE" w:rsidP="005B00DE" w:rsidRDefault="005B00DE" w14:paraId="7BF12B6F"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6E1C2906" w14:textId="40A818A2">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15)</w:t>
      </w:r>
      <w:r w:rsidRPr="009E37A5">
        <w:rPr>
          <w:rFonts w:ascii="Times New Roman" w:hAnsi="Times New Roman" w:cs="Times New Roman"/>
          <w:sz w:val="24"/>
          <w:szCs w:val="24"/>
        </w:rPr>
        <w:t xml:space="preserve"> paragrahvi 133 lõiget 9</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xml:space="preserve"> täiendatakse punktiga 4 järgmises sõnastuses:</w:t>
      </w:r>
    </w:p>
    <w:p w:rsidRPr="009E37A5" w:rsidR="005B00DE" w:rsidP="005B00DE" w:rsidRDefault="005B00DE" w14:paraId="495EB401"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512C68B3" w14:textId="425E55B8">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„4) laenuga soetatud eluase on taotleja</w:t>
      </w:r>
      <w:r w:rsidRPr="009E37A5" w:rsidDel="00B63855">
        <w:rPr>
          <w:rFonts w:ascii="Times New Roman" w:hAnsi="Times New Roman" w:cs="Times New Roman"/>
          <w:sz w:val="24"/>
          <w:szCs w:val="24"/>
        </w:rPr>
        <w:t xml:space="preserve"> </w:t>
      </w:r>
      <w:r w:rsidRPr="009E37A5">
        <w:rPr>
          <w:rFonts w:ascii="Times New Roman" w:hAnsi="Times New Roman" w:cs="Times New Roman"/>
          <w:sz w:val="24"/>
          <w:szCs w:val="24"/>
        </w:rPr>
        <w:t>rahvastikuregistrijärgne elukoht.“;</w:t>
      </w:r>
    </w:p>
    <w:p w:rsidRPr="009E37A5" w:rsidR="005B00DE" w:rsidP="005B00DE" w:rsidRDefault="005B00DE" w14:paraId="2FB968CE"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76F66F24" w14:textId="5D9382E6">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16)</w:t>
      </w:r>
      <w:r w:rsidRPr="009E37A5">
        <w:rPr>
          <w:rFonts w:ascii="Times New Roman" w:hAnsi="Times New Roman" w:cs="Times New Roman"/>
          <w:sz w:val="24"/>
          <w:szCs w:val="24"/>
        </w:rPr>
        <w:t xml:space="preserve"> paragrahvi 134 lõike 4 punkt 3 tunnistatakse kehtetuks;</w:t>
      </w:r>
    </w:p>
    <w:p w:rsidRPr="009E37A5" w:rsidR="005B00DE" w:rsidP="005B00DE" w:rsidRDefault="005B00DE" w14:paraId="67129CC8"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5015834A" w14:textId="1F34361C">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17)</w:t>
      </w:r>
      <w:r w:rsidRPr="009E37A5">
        <w:rPr>
          <w:rFonts w:ascii="Times New Roman" w:hAnsi="Times New Roman" w:cs="Times New Roman"/>
          <w:sz w:val="24"/>
          <w:szCs w:val="24"/>
        </w:rPr>
        <w:t xml:space="preserve"> paragrahvi 134 lõiget 4 täiendatakse punktidega 10 ja 11 järgmises sõnastuses:</w:t>
      </w:r>
    </w:p>
    <w:p w:rsidRPr="009E37A5" w:rsidR="005B00DE" w:rsidP="005B00DE" w:rsidRDefault="005B00DE" w14:paraId="645A9788"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02741A98"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„10) toetuse taotlejal või toetust taotleva perekonna liikmel on esmavajaduseks mõeldud kulutused osaliselt või täielikult kaetud riigieelarvest samal eesmärgil rahastatava teenuse või toetusega;</w:t>
      </w:r>
    </w:p>
    <w:p w:rsidRPr="009E37A5" w:rsidR="005B00DE" w:rsidDel="00995A4A" w:rsidP="005B00DE" w:rsidRDefault="005B00DE" w14:paraId="3B2CF90F"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11) taotleja perekonnaliikmeks olev laps elab toimetulekutoetuse taotlemise kuul kordamööda mõlema vanema juures.“;</w:t>
      </w:r>
    </w:p>
    <w:p w:rsidRPr="009E37A5" w:rsidR="005B00DE" w:rsidP="005B00DE" w:rsidRDefault="005B00DE" w14:paraId="475B8500" w14:textId="77777777">
      <w:pPr>
        <w:shd w:val="clear" w:color="auto" w:fill="FFFFFF" w:themeFill="background1"/>
        <w:spacing w:after="0" w:line="240" w:lineRule="auto"/>
        <w:jc w:val="both"/>
        <w:rPr>
          <w:rFonts w:ascii="Times New Roman" w:hAnsi="Times New Roman" w:cs="Times New Roman"/>
          <w:b/>
          <w:bCs/>
          <w:sz w:val="24"/>
          <w:szCs w:val="24"/>
        </w:rPr>
      </w:pPr>
    </w:p>
    <w:p w:rsidRPr="009E37A5" w:rsidR="005B00DE" w:rsidP="005B00DE" w:rsidRDefault="005B00DE" w14:paraId="1D0A2599" w14:textId="43A88F00">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18</w:t>
      </w:r>
      <w:r w:rsidRPr="009E37A5">
        <w:rPr>
          <w:rFonts w:ascii="Times New Roman" w:hAnsi="Times New Roman" w:cs="Times New Roman"/>
          <w:b/>
          <w:sz w:val="24"/>
          <w:szCs w:val="24"/>
        </w:rPr>
        <w:t>)</w:t>
      </w:r>
      <w:r w:rsidRPr="009E37A5">
        <w:rPr>
          <w:rFonts w:ascii="Times New Roman" w:hAnsi="Times New Roman" w:cs="Times New Roman"/>
          <w:sz w:val="24"/>
          <w:szCs w:val="24"/>
        </w:rPr>
        <w:t xml:space="preserve"> paragrahvi 134 täiendatakse lõikega 6</w:t>
      </w:r>
      <w:r w:rsidRPr="009E37A5">
        <w:rPr>
          <w:rFonts w:ascii="Times New Roman" w:hAnsi="Times New Roman" w:cs="Times New Roman"/>
          <w:sz w:val="24"/>
          <w:szCs w:val="24"/>
          <w:vertAlign w:val="superscript"/>
        </w:rPr>
        <w:t xml:space="preserve">1 </w:t>
      </w:r>
      <w:r w:rsidRPr="009E37A5">
        <w:rPr>
          <w:rFonts w:ascii="Times New Roman" w:hAnsi="Times New Roman" w:cs="Times New Roman"/>
          <w:sz w:val="24"/>
          <w:szCs w:val="24"/>
        </w:rPr>
        <w:t>järgmises sõnastuses:</w:t>
      </w:r>
    </w:p>
    <w:p w:rsidRPr="009E37A5" w:rsidR="005B00DE" w:rsidP="005B00DE" w:rsidRDefault="005B00DE" w14:paraId="295114D5"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2698F656" w14:textId="77777777">
      <w:pPr>
        <w:shd w:val="clear" w:color="auto" w:fill="FFFFFF" w:themeFill="background1"/>
        <w:spacing w:after="0" w:line="240" w:lineRule="auto"/>
        <w:jc w:val="both"/>
        <w:rPr>
          <w:rFonts w:ascii="Times New Roman" w:hAnsi="Times New Roman" w:cs="Times New Roman"/>
          <w:sz w:val="24"/>
          <w:szCs w:val="24"/>
        </w:rPr>
      </w:pPr>
      <w:r w:rsidRPr="00031CFA">
        <w:rPr>
          <w:rFonts w:ascii="Times New Roman" w:hAnsi="Times New Roman" w:cs="Times New Roman"/>
          <w:sz w:val="24"/>
          <w:szCs w:val="24"/>
        </w:rPr>
        <w:t>„(6</w:t>
      </w:r>
      <w:r w:rsidRPr="00031CFA">
        <w:rPr>
          <w:rFonts w:ascii="Times New Roman" w:hAnsi="Times New Roman" w:cs="Times New Roman"/>
          <w:sz w:val="24"/>
          <w:szCs w:val="24"/>
          <w:vertAlign w:val="superscript"/>
        </w:rPr>
        <w:t>1</w:t>
      </w:r>
      <w:r w:rsidRPr="00031CFA">
        <w:rPr>
          <w:rFonts w:ascii="Times New Roman" w:hAnsi="Times New Roman" w:cs="Times New Roman"/>
          <w:sz w:val="24"/>
          <w:szCs w:val="24"/>
        </w:rPr>
        <w:t>) Kui toimetulekutoetus makstakse välja sularahas, ümardatakse väljamakstav summa viie sendi täpsusega</w:t>
      </w:r>
      <w:del w:author="Moonika Kuusk - JUSTDIGI" w:date="2025-09-15T13:00:00Z" w16du:dateUtc="2025-09-15T10:00:00Z" w:id="10">
        <w:r w:rsidRPr="00031CFA" w:rsidDel="0007492F">
          <w:rPr>
            <w:rFonts w:ascii="Times New Roman" w:hAnsi="Times New Roman" w:cs="Times New Roman"/>
            <w:sz w:val="24"/>
            <w:szCs w:val="24"/>
          </w:rPr>
          <w:delText>,</w:delText>
        </w:r>
      </w:del>
      <w:r w:rsidRPr="00031CFA">
        <w:rPr>
          <w:rFonts w:ascii="Times New Roman" w:hAnsi="Times New Roman" w:cs="Times New Roman"/>
          <w:sz w:val="24"/>
          <w:szCs w:val="24"/>
        </w:rPr>
        <w:t xml:space="preserve"> taotleja kasuks.“;</w:t>
      </w:r>
    </w:p>
    <w:p w:rsidRPr="009E37A5" w:rsidR="005B00DE" w:rsidP="005B00DE" w:rsidRDefault="005B00DE" w14:paraId="552F1B9B"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0B42E566" w14:textId="1A5AB5DF">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19)</w:t>
      </w:r>
      <w:r w:rsidRPr="009E37A5">
        <w:rPr>
          <w:rFonts w:ascii="Times New Roman" w:hAnsi="Times New Roman" w:cs="Times New Roman"/>
          <w:sz w:val="24"/>
          <w:szCs w:val="24"/>
        </w:rPr>
        <w:t xml:space="preserve"> </w:t>
      </w:r>
      <w:bookmarkStart w:name="_Hlk188532005" w:id="11"/>
      <w:r w:rsidRPr="009E37A5">
        <w:rPr>
          <w:rFonts w:ascii="Times New Roman" w:hAnsi="Times New Roman" w:cs="Times New Roman"/>
          <w:sz w:val="24"/>
          <w:szCs w:val="24"/>
        </w:rPr>
        <w:t>paragrahvi 134 lõige 7</w:t>
      </w:r>
      <w:r w:rsidRPr="009E37A5">
        <w:rPr>
          <w:rFonts w:ascii="Times New Roman" w:hAnsi="Times New Roman" w:cs="Times New Roman"/>
          <w:sz w:val="24"/>
          <w:szCs w:val="24"/>
          <w:vertAlign w:val="superscript"/>
        </w:rPr>
        <w:t xml:space="preserve"> </w:t>
      </w:r>
      <w:r w:rsidRPr="009E37A5">
        <w:rPr>
          <w:rFonts w:ascii="Times New Roman" w:hAnsi="Times New Roman" w:cs="Times New Roman"/>
          <w:sz w:val="24"/>
          <w:szCs w:val="24"/>
        </w:rPr>
        <w:t>muudetakse ja sõnastatakse järgmiselt:</w:t>
      </w:r>
      <w:bookmarkEnd w:id="11"/>
    </w:p>
    <w:p w:rsidRPr="009E37A5" w:rsidR="005B00DE" w:rsidP="005B00DE" w:rsidRDefault="005B00DE" w14:paraId="20673699"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32A65C6E" w14:textId="77777777">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„(7) Toimetulekutoetuse taotleja või tema perekonnaliige, kellele määratakse toimetulekutoetust eluasemekulude katmiseks, on kohustatud tagama nende tasumise ja seda ka tõendama.“;</w:t>
      </w:r>
    </w:p>
    <w:p w:rsidRPr="009E37A5" w:rsidR="005B00DE" w:rsidP="005B00DE" w:rsidRDefault="005B00DE" w14:paraId="3334C16D" w14:textId="77777777">
      <w:pPr>
        <w:shd w:val="clear" w:color="auto" w:fill="FFFFFF" w:themeFill="background1"/>
        <w:spacing w:after="0" w:line="240" w:lineRule="auto"/>
        <w:jc w:val="both"/>
        <w:rPr>
          <w:rFonts w:ascii="Times New Roman" w:hAnsi="Times New Roman" w:cs="Times New Roman"/>
          <w:sz w:val="24"/>
          <w:szCs w:val="24"/>
        </w:rPr>
      </w:pPr>
    </w:p>
    <w:p w:rsidRPr="009E37A5" w:rsidR="005B00DE" w:rsidP="005B00DE" w:rsidRDefault="005B00DE" w14:paraId="09ED47CB" w14:textId="7D2F859C">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20)</w:t>
      </w:r>
      <w:r w:rsidRPr="009E37A5">
        <w:rPr>
          <w:rFonts w:ascii="Times New Roman" w:hAnsi="Times New Roman" w:cs="Times New Roman"/>
          <w:sz w:val="24"/>
          <w:szCs w:val="24"/>
        </w:rPr>
        <w:t xml:space="preserve"> paragrahvi 135 täiendatakse lõikega 2</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xml:space="preserve"> järgmises sõnastuses:</w:t>
      </w:r>
    </w:p>
    <w:p w:rsidRPr="009E37A5" w:rsidR="005B00DE" w:rsidP="005B00DE" w:rsidRDefault="005B00DE" w14:paraId="6EE7FE60" w14:textId="77777777">
      <w:pPr>
        <w:shd w:val="clear" w:color="auto" w:fill="FFFFFF" w:themeFill="background1"/>
        <w:spacing w:after="0" w:line="240" w:lineRule="auto"/>
        <w:jc w:val="both"/>
        <w:rPr>
          <w:rFonts w:ascii="Times New Roman" w:hAnsi="Times New Roman" w:cs="Times New Roman"/>
          <w:sz w:val="24"/>
          <w:szCs w:val="24"/>
        </w:rPr>
      </w:pPr>
    </w:p>
    <w:p w:rsidRPr="009E37A5" w:rsidR="00C212D7" w:rsidP="002C08C3" w:rsidRDefault="005B00DE" w14:paraId="1B769395" w14:textId="735ABDEF">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sz w:val="24"/>
          <w:szCs w:val="24"/>
        </w:rPr>
        <w:t>„(2</w:t>
      </w:r>
      <w:r w:rsidRPr="009E37A5">
        <w:rPr>
          <w:rFonts w:ascii="Times New Roman" w:hAnsi="Times New Roman" w:cs="Times New Roman"/>
          <w:sz w:val="24"/>
          <w:szCs w:val="24"/>
          <w:vertAlign w:val="superscript"/>
        </w:rPr>
        <w:t>1</w:t>
      </w:r>
      <w:r w:rsidRPr="009E37A5">
        <w:rPr>
          <w:rFonts w:ascii="Times New Roman" w:hAnsi="Times New Roman" w:cs="Times New Roman"/>
          <w:sz w:val="24"/>
          <w:szCs w:val="24"/>
        </w:rPr>
        <w:t>) Last, kes on saanud 18-aastaseks ja õpib põhikoolis, gümnaasiumis, kutseõppe tasemeõppes või Haridus- ja Teadusministeeriumi hallatava riigiasutuse täienduskoolituse kursusel ning kellel ei ole veel keskharidust, loetakse käesoleva paragrahvi lõike 1 tähenduses lapseks kuni selle õppeaasta lõpuni, kui ta saab 19-aastaseks, või täienduskoolituse kursuse lõppemiseni või õpilase kooli või täienduskoolituse kursuse nimekirjast väljaarvamiseni.“;</w:t>
      </w:r>
    </w:p>
    <w:p w:rsidRPr="009E37A5" w:rsidR="001A32E3" w:rsidP="002C08C3" w:rsidRDefault="001A32E3" w14:paraId="56475CF1" w14:textId="77777777">
      <w:pPr>
        <w:shd w:val="clear" w:color="auto" w:fill="FFFFFF" w:themeFill="background1"/>
        <w:spacing w:after="0" w:line="240" w:lineRule="auto"/>
        <w:jc w:val="both"/>
        <w:rPr>
          <w:rFonts w:ascii="Times New Roman" w:hAnsi="Times New Roman" w:cs="Times New Roman"/>
          <w:sz w:val="24"/>
          <w:szCs w:val="24"/>
        </w:rPr>
      </w:pPr>
    </w:p>
    <w:p w:rsidRPr="00146D91" w:rsidR="00146D91" w:rsidP="00146D91" w:rsidRDefault="005B00DE" w14:paraId="6DA9EB69" w14:textId="5496FFCD">
      <w:pPr>
        <w:shd w:val="clear" w:color="auto" w:fill="FFFFFF" w:themeFill="background1"/>
        <w:spacing w:after="0" w:line="240" w:lineRule="auto"/>
        <w:jc w:val="both"/>
        <w:rPr>
          <w:rFonts w:ascii="Times New Roman" w:hAnsi="Times New Roman" w:cs="Times New Roman"/>
          <w:sz w:val="24"/>
          <w:szCs w:val="24"/>
        </w:rPr>
      </w:pPr>
      <w:r w:rsidRPr="009E37A5">
        <w:rPr>
          <w:rFonts w:ascii="Times New Roman" w:hAnsi="Times New Roman" w:cs="Times New Roman"/>
          <w:b/>
          <w:bCs/>
          <w:sz w:val="24"/>
          <w:szCs w:val="24"/>
        </w:rPr>
        <w:t>21</w:t>
      </w:r>
      <w:r w:rsidRPr="009E37A5" w:rsidR="00E615CD">
        <w:rPr>
          <w:rFonts w:ascii="Times New Roman" w:hAnsi="Times New Roman" w:cs="Times New Roman"/>
          <w:b/>
          <w:bCs/>
          <w:sz w:val="24"/>
          <w:szCs w:val="24"/>
        </w:rPr>
        <w:t xml:space="preserve">) </w:t>
      </w:r>
      <w:r w:rsidRPr="009E37A5" w:rsidR="00146D91">
        <w:rPr>
          <w:rFonts w:ascii="Times New Roman" w:hAnsi="Times New Roman" w:cs="Times New Roman"/>
          <w:sz w:val="24"/>
          <w:szCs w:val="24"/>
        </w:rPr>
        <w:t>paragrahvi 139</w:t>
      </w:r>
      <w:r w:rsidRPr="009E37A5" w:rsidR="00146D91">
        <w:rPr>
          <w:rFonts w:ascii="Times New Roman" w:hAnsi="Times New Roman" w:cs="Times New Roman"/>
          <w:sz w:val="24"/>
          <w:szCs w:val="24"/>
          <w:vertAlign w:val="superscript"/>
        </w:rPr>
        <w:t>3</w:t>
      </w:r>
      <w:r w:rsidRPr="009E37A5" w:rsidR="00146D91">
        <w:rPr>
          <w:rFonts w:ascii="Times New Roman" w:hAnsi="Times New Roman" w:cs="Times New Roman"/>
          <w:sz w:val="24"/>
          <w:szCs w:val="24"/>
        </w:rPr>
        <w:t xml:space="preserve"> lõige 1 </w:t>
      </w:r>
      <w:r w:rsidRPr="009E37A5" w:rsidR="00666AAD">
        <w:rPr>
          <w:rFonts w:ascii="Times New Roman" w:hAnsi="Times New Roman" w:cs="Times New Roman"/>
          <w:sz w:val="24"/>
          <w:szCs w:val="24"/>
        </w:rPr>
        <w:t xml:space="preserve">muudetakse ja </w:t>
      </w:r>
      <w:r w:rsidRPr="009E37A5" w:rsidR="00146D91">
        <w:rPr>
          <w:rFonts w:ascii="Times New Roman" w:hAnsi="Times New Roman" w:cs="Times New Roman"/>
          <w:sz w:val="24"/>
          <w:szCs w:val="24"/>
        </w:rPr>
        <w:t>sõnastatakse järgmiselt:</w:t>
      </w:r>
    </w:p>
    <w:p w:rsidR="00146D91" w:rsidP="00146D91" w:rsidRDefault="00146D91" w14:paraId="210A83B1" w14:textId="77777777">
      <w:pPr>
        <w:shd w:val="clear" w:color="auto" w:fill="FFFFFF" w:themeFill="background1"/>
        <w:spacing w:after="0" w:line="240" w:lineRule="auto"/>
        <w:jc w:val="both"/>
        <w:rPr>
          <w:rFonts w:ascii="Times New Roman" w:hAnsi="Times New Roman" w:cs="Times New Roman"/>
          <w:sz w:val="24"/>
          <w:szCs w:val="24"/>
        </w:rPr>
      </w:pPr>
    </w:p>
    <w:p w:rsidRPr="00146D91" w:rsidR="00146D91" w:rsidP="00146D91" w:rsidRDefault="00146D91" w14:paraId="2AB9034C" w14:textId="6960ED17">
      <w:pPr>
        <w:shd w:val="clear" w:color="auto" w:fill="FFFFFF" w:themeFill="background1"/>
        <w:spacing w:after="0" w:line="240" w:lineRule="auto"/>
        <w:jc w:val="both"/>
        <w:rPr>
          <w:rFonts w:ascii="Times New Roman" w:hAnsi="Times New Roman" w:cs="Times New Roman"/>
          <w:sz w:val="24"/>
          <w:szCs w:val="24"/>
        </w:rPr>
      </w:pPr>
      <w:r w:rsidRPr="00146D91">
        <w:rPr>
          <w:rFonts w:ascii="Times New Roman" w:hAnsi="Times New Roman" w:cs="Times New Roman"/>
          <w:sz w:val="24"/>
          <w:szCs w:val="24"/>
        </w:rPr>
        <w:t>„(1) Pensionäritoetuse suuruse kehtestab Riigikogu igaks eelarveaastaks riigieelarvega.“;</w:t>
      </w:r>
    </w:p>
    <w:p w:rsidR="00146D91" w:rsidP="00146D91" w:rsidRDefault="00146D91" w14:paraId="2B2D4C10" w14:textId="77777777">
      <w:pPr>
        <w:shd w:val="clear" w:color="auto" w:fill="FFFFFF" w:themeFill="background1"/>
        <w:spacing w:after="0" w:line="240" w:lineRule="auto"/>
        <w:jc w:val="both"/>
        <w:rPr>
          <w:rFonts w:ascii="Times New Roman" w:hAnsi="Times New Roman" w:cs="Times New Roman"/>
          <w:sz w:val="24"/>
          <w:szCs w:val="24"/>
        </w:rPr>
      </w:pPr>
    </w:p>
    <w:p w:rsidRPr="00146D91" w:rsidR="00146D91" w:rsidP="00146D91" w:rsidRDefault="005B00DE" w14:paraId="16C040AC" w14:textId="4584334E">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w:t>
      </w:r>
      <w:r w:rsidRPr="00056987" w:rsidR="00146D91">
        <w:rPr>
          <w:rFonts w:ascii="Times New Roman" w:hAnsi="Times New Roman" w:cs="Times New Roman"/>
          <w:b/>
          <w:bCs/>
          <w:sz w:val="24"/>
          <w:szCs w:val="24"/>
        </w:rPr>
        <w:t>)</w:t>
      </w:r>
      <w:r w:rsidRPr="00146D91" w:rsidR="00146D91">
        <w:rPr>
          <w:rFonts w:ascii="Times New Roman" w:hAnsi="Times New Roman" w:cs="Times New Roman"/>
          <w:sz w:val="24"/>
          <w:szCs w:val="24"/>
        </w:rPr>
        <w:t xml:space="preserve"> paragrahvi 139</w:t>
      </w:r>
      <w:r w:rsidRPr="00146D91" w:rsidR="00146D91">
        <w:rPr>
          <w:rFonts w:ascii="Times New Roman" w:hAnsi="Times New Roman" w:cs="Times New Roman"/>
          <w:sz w:val="24"/>
          <w:szCs w:val="24"/>
          <w:vertAlign w:val="superscript"/>
        </w:rPr>
        <w:t>3</w:t>
      </w:r>
      <w:r w:rsidRPr="00146D91" w:rsidR="00146D91">
        <w:rPr>
          <w:rFonts w:ascii="Times New Roman" w:hAnsi="Times New Roman" w:cs="Times New Roman"/>
          <w:sz w:val="24"/>
          <w:szCs w:val="24"/>
        </w:rPr>
        <w:t xml:space="preserve"> täiendatakse lõigetega 1</w:t>
      </w:r>
      <w:r w:rsidRPr="00146D91" w:rsidR="00146D91">
        <w:rPr>
          <w:rFonts w:ascii="Times New Roman" w:hAnsi="Times New Roman" w:cs="Times New Roman"/>
          <w:sz w:val="24"/>
          <w:szCs w:val="24"/>
          <w:vertAlign w:val="superscript"/>
        </w:rPr>
        <w:t>1</w:t>
      </w:r>
      <w:r w:rsidRPr="00146D91" w:rsidR="00146D91">
        <w:rPr>
          <w:rFonts w:ascii="Times New Roman" w:hAnsi="Times New Roman" w:cs="Times New Roman"/>
          <w:sz w:val="24"/>
          <w:szCs w:val="24"/>
        </w:rPr>
        <w:t xml:space="preserve"> ja 1</w:t>
      </w:r>
      <w:r w:rsidRPr="00146D91" w:rsidR="00146D91">
        <w:rPr>
          <w:rFonts w:ascii="Times New Roman" w:hAnsi="Times New Roman" w:cs="Times New Roman"/>
          <w:sz w:val="24"/>
          <w:szCs w:val="24"/>
          <w:vertAlign w:val="superscript"/>
        </w:rPr>
        <w:t>2</w:t>
      </w:r>
      <w:r w:rsidRPr="00146D91" w:rsidR="00146D91">
        <w:rPr>
          <w:rFonts w:ascii="Times New Roman" w:hAnsi="Times New Roman" w:cs="Times New Roman"/>
          <w:sz w:val="24"/>
          <w:szCs w:val="24"/>
        </w:rPr>
        <w:t xml:space="preserve"> järgmises sõnastuses:</w:t>
      </w:r>
    </w:p>
    <w:p w:rsidR="00056987" w:rsidP="00146D91" w:rsidRDefault="00056987" w14:paraId="327B6E0D" w14:textId="77777777">
      <w:pPr>
        <w:shd w:val="clear" w:color="auto" w:fill="FFFFFF" w:themeFill="background1"/>
        <w:spacing w:after="0" w:line="240" w:lineRule="auto"/>
        <w:jc w:val="both"/>
        <w:rPr>
          <w:rFonts w:ascii="Times New Roman" w:hAnsi="Times New Roman" w:cs="Times New Roman"/>
          <w:sz w:val="24"/>
          <w:szCs w:val="24"/>
        </w:rPr>
      </w:pPr>
    </w:p>
    <w:p w:rsidR="00146D91" w:rsidP="00146D91" w:rsidRDefault="00146D91" w14:paraId="687DB397" w14:textId="72E045DC">
      <w:pPr>
        <w:shd w:val="clear" w:color="auto" w:fill="FFFFFF" w:themeFill="background1"/>
        <w:spacing w:after="0" w:line="240" w:lineRule="auto"/>
        <w:jc w:val="both"/>
        <w:rPr>
          <w:rFonts w:ascii="Times New Roman" w:hAnsi="Times New Roman" w:cs="Times New Roman"/>
          <w:sz w:val="24"/>
          <w:szCs w:val="24"/>
        </w:rPr>
      </w:pPr>
      <w:r w:rsidRPr="00146D91">
        <w:rPr>
          <w:rFonts w:ascii="Times New Roman" w:hAnsi="Times New Roman" w:cs="Times New Roman"/>
          <w:sz w:val="24"/>
          <w:szCs w:val="24"/>
        </w:rPr>
        <w:t>„(1</w:t>
      </w:r>
      <w:r w:rsidRPr="00146D91">
        <w:rPr>
          <w:rFonts w:ascii="Times New Roman" w:hAnsi="Times New Roman" w:cs="Times New Roman"/>
          <w:sz w:val="24"/>
          <w:szCs w:val="24"/>
          <w:vertAlign w:val="superscript"/>
        </w:rPr>
        <w:t>1</w:t>
      </w:r>
      <w:r w:rsidRPr="00146D91">
        <w:rPr>
          <w:rFonts w:ascii="Times New Roman" w:hAnsi="Times New Roman" w:cs="Times New Roman"/>
          <w:sz w:val="24"/>
          <w:szCs w:val="24"/>
        </w:rPr>
        <w:t xml:space="preserve">) Pensionäritoetuse maksmise määr on pensioni määr, millest väiksema pensioni </w:t>
      </w:r>
      <w:r w:rsidR="00407B41">
        <w:rPr>
          <w:rFonts w:ascii="Times New Roman" w:hAnsi="Times New Roman" w:cs="Times New Roman"/>
          <w:sz w:val="24"/>
          <w:szCs w:val="24"/>
        </w:rPr>
        <w:t xml:space="preserve">netosumma </w:t>
      </w:r>
      <w:r w:rsidRPr="00146D91">
        <w:rPr>
          <w:rFonts w:ascii="Times New Roman" w:hAnsi="Times New Roman" w:cs="Times New Roman"/>
          <w:sz w:val="24"/>
          <w:szCs w:val="24"/>
        </w:rPr>
        <w:t xml:space="preserve">korral makstakse pensionäritoetust. </w:t>
      </w:r>
      <w:r w:rsidR="0071539A">
        <w:rPr>
          <w:rFonts w:ascii="Times New Roman" w:hAnsi="Times New Roman" w:cs="Times New Roman"/>
          <w:sz w:val="24"/>
          <w:szCs w:val="24"/>
        </w:rPr>
        <w:t>Pensionärit</w:t>
      </w:r>
      <w:r w:rsidRPr="00146D91">
        <w:rPr>
          <w:rFonts w:ascii="Times New Roman" w:hAnsi="Times New Roman" w:cs="Times New Roman"/>
          <w:sz w:val="24"/>
          <w:szCs w:val="24"/>
        </w:rPr>
        <w:t xml:space="preserve">oetuse </w:t>
      </w:r>
      <w:r w:rsidR="0071539A">
        <w:rPr>
          <w:rFonts w:ascii="Times New Roman" w:hAnsi="Times New Roman" w:cs="Times New Roman"/>
          <w:sz w:val="24"/>
          <w:szCs w:val="24"/>
        </w:rPr>
        <w:t xml:space="preserve">maksmise </w:t>
      </w:r>
      <w:r w:rsidRPr="00146D91">
        <w:rPr>
          <w:rFonts w:ascii="Times New Roman" w:hAnsi="Times New Roman" w:cs="Times New Roman"/>
          <w:sz w:val="24"/>
          <w:szCs w:val="24"/>
        </w:rPr>
        <w:t>määra arvutamisel võetakse aluseks täisarvuni ümardatud keskmise vanaduspensioni 1,2-kordne suurus, mille Statistikaamet on avaldanud eelarveaastale eelnenud aasta teise kvartali kohta.</w:t>
      </w:r>
    </w:p>
    <w:p w:rsidRPr="00146D91" w:rsidR="00056987" w:rsidP="00146D91" w:rsidRDefault="00056987" w14:paraId="34C85817" w14:textId="77777777">
      <w:pPr>
        <w:shd w:val="clear" w:color="auto" w:fill="FFFFFF" w:themeFill="background1"/>
        <w:spacing w:after="0" w:line="240" w:lineRule="auto"/>
        <w:jc w:val="both"/>
        <w:rPr>
          <w:rFonts w:ascii="Times New Roman" w:hAnsi="Times New Roman" w:cs="Times New Roman"/>
          <w:sz w:val="24"/>
          <w:szCs w:val="24"/>
        </w:rPr>
      </w:pPr>
    </w:p>
    <w:p w:rsidRPr="00146D91" w:rsidR="00146D91" w:rsidP="00146D91" w:rsidRDefault="00146D91" w14:paraId="395F8F08" w14:textId="74E48DA3">
      <w:pPr>
        <w:shd w:val="clear" w:color="auto" w:fill="FFFFFF" w:themeFill="background1"/>
        <w:spacing w:after="0" w:line="240" w:lineRule="auto"/>
        <w:jc w:val="both"/>
        <w:rPr>
          <w:rFonts w:ascii="Times New Roman" w:hAnsi="Times New Roman" w:cs="Times New Roman"/>
          <w:sz w:val="24"/>
          <w:szCs w:val="24"/>
        </w:rPr>
      </w:pPr>
      <w:r w:rsidRPr="00146D91">
        <w:rPr>
          <w:rFonts w:ascii="Times New Roman" w:hAnsi="Times New Roman" w:cs="Times New Roman"/>
          <w:sz w:val="24"/>
          <w:szCs w:val="24"/>
        </w:rPr>
        <w:t>(1</w:t>
      </w:r>
      <w:r w:rsidRPr="00146D91">
        <w:rPr>
          <w:rFonts w:ascii="Times New Roman" w:hAnsi="Times New Roman" w:cs="Times New Roman"/>
          <w:sz w:val="24"/>
          <w:szCs w:val="24"/>
          <w:vertAlign w:val="superscript"/>
        </w:rPr>
        <w:t>2</w:t>
      </w:r>
      <w:r w:rsidRPr="00146D91">
        <w:rPr>
          <w:rFonts w:ascii="Times New Roman" w:hAnsi="Times New Roman" w:cs="Times New Roman"/>
          <w:sz w:val="24"/>
          <w:szCs w:val="24"/>
        </w:rPr>
        <w:t>) Pensionäritoetuse maksmise määra kehtestab valdkonna eest vastutav minister määrusega hiljemalt eelarveaasta 31. märtsil.“.</w:t>
      </w:r>
    </w:p>
    <w:p w:rsidR="002C08C3" w:rsidP="13BF5FC9" w:rsidRDefault="002C08C3" w14:paraId="5B4F126E" w14:textId="77777777">
      <w:pPr>
        <w:shd w:val="clear" w:color="auto" w:fill="FFFFFF" w:themeFill="background1"/>
        <w:spacing w:after="0" w:line="240" w:lineRule="auto"/>
        <w:jc w:val="both"/>
        <w:rPr>
          <w:rFonts w:ascii="Times New Roman" w:hAnsi="Times New Roman" w:cs="Times New Roman"/>
          <w:b/>
          <w:bCs/>
          <w:sz w:val="24"/>
          <w:szCs w:val="24"/>
        </w:rPr>
      </w:pPr>
    </w:p>
    <w:p w:rsidRPr="00640CBA" w:rsidR="00C70FFC" w:rsidP="13BF5FC9" w:rsidRDefault="5611E95C" w14:paraId="519A9139" w14:textId="55E05616">
      <w:pPr>
        <w:shd w:val="clear" w:color="auto" w:fill="FFFFFF" w:themeFill="background1"/>
        <w:spacing w:after="0" w:line="240" w:lineRule="auto"/>
        <w:jc w:val="both"/>
        <w:rPr>
          <w:rFonts w:ascii="Times New Roman" w:hAnsi="Times New Roman" w:eastAsia="Calibri" w:cs="Times New Roman"/>
          <w:b/>
          <w:bCs/>
          <w:color w:val="000000" w:themeColor="text1"/>
          <w:sz w:val="24"/>
          <w:szCs w:val="24"/>
        </w:rPr>
      </w:pPr>
      <w:r w:rsidRPr="13BF5FC9">
        <w:rPr>
          <w:rFonts w:ascii="Times New Roman" w:hAnsi="Times New Roman" w:cs="Times New Roman"/>
          <w:b/>
          <w:bCs/>
          <w:sz w:val="24"/>
          <w:szCs w:val="24"/>
        </w:rPr>
        <w:t xml:space="preserve">§ </w:t>
      </w:r>
      <w:r w:rsidRPr="13BF5FC9" w:rsidR="00961541">
        <w:rPr>
          <w:rFonts w:ascii="Times New Roman" w:hAnsi="Times New Roman" w:cs="Times New Roman"/>
          <w:b/>
          <w:bCs/>
          <w:sz w:val="24"/>
          <w:szCs w:val="24"/>
        </w:rPr>
        <w:t>2</w:t>
      </w:r>
      <w:r w:rsidRPr="13BF5FC9">
        <w:rPr>
          <w:rFonts w:ascii="Times New Roman" w:hAnsi="Times New Roman" w:cs="Times New Roman"/>
          <w:b/>
          <w:bCs/>
          <w:sz w:val="24"/>
          <w:szCs w:val="24"/>
        </w:rPr>
        <w:t xml:space="preserve">. </w:t>
      </w:r>
      <w:r w:rsidRPr="13BF5FC9" w:rsidR="06FDFDA1">
        <w:rPr>
          <w:rFonts w:ascii="Times New Roman" w:hAnsi="Times New Roman" w:eastAsia="Calibri" w:cs="Times New Roman"/>
          <w:b/>
          <w:bCs/>
          <w:color w:val="000000" w:themeColor="text1"/>
          <w:sz w:val="24"/>
          <w:szCs w:val="24"/>
        </w:rPr>
        <w:t xml:space="preserve">Sotsiaalseadustiku üldosa </w:t>
      </w:r>
      <w:r w:rsidRPr="00242E02" w:rsidR="06FDFDA1">
        <w:rPr>
          <w:rFonts w:ascii="Times New Roman" w:hAnsi="Times New Roman" w:eastAsia="Calibri" w:cs="Times New Roman"/>
          <w:b/>
          <w:bCs/>
          <w:color w:val="000000" w:themeColor="text1"/>
          <w:sz w:val="24"/>
          <w:szCs w:val="24"/>
        </w:rPr>
        <w:t>seadus</w:t>
      </w:r>
      <w:r w:rsidRPr="00242E02" w:rsidR="00430438">
        <w:rPr>
          <w:rFonts w:ascii="Times New Roman" w:hAnsi="Times New Roman" w:eastAsia="Calibri" w:cs="Times New Roman"/>
          <w:b/>
          <w:bCs/>
          <w:color w:val="000000" w:themeColor="text1"/>
          <w:sz w:val="24"/>
          <w:szCs w:val="24"/>
        </w:rPr>
        <w:t>e muutmine</w:t>
      </w:r>
    </w:p>
    <w:p w:rsidRPr="00640CBA" w:rsidR="00C70FFC" w:rsidP="13BF5FC9" w:rsidRDefault="00C70FFC" w14:paraId="56030F7E" w14:textId="07AB2E8C">
      <w:pPr>
        <w:shd w:val="clear" w:color="auto" w:fill="FFFFFF" w:themeFill="background1"/>
        <w:spacing w:after="0" w:line="240" w:lineRule="auto"/>
        <w:jc w:val="both"/>
        <w:rPr>
          <w:rFonts w:ascii="Times New Roman" w:hAnsi="Times New Roman" w:cs="Times New Roman"/>
          <w:b/>
          <w:bCs/>
          <w:sz w:val="24"/>
          <w:szCs w:val="24"/>
        </w:rPr>
      </w:pPr>
    </w:p>
    <w:p w:rsidRPr="00640CBA" w:rsidR="00C70FFC" w:rsidP="13BF5FC9" w:rsidRDefault="64B1A44C" w14:paraId="141CE15E" w14:textId="2EDDDA73">
      <w:pPr>
        <w:spacing w:after="0" w:line="240" w:lineRule="auto"/>
        <w:jc w:val="both"/>
        <w:rPr>
          <w:rFonts w:ascii="Times New Roman" w:hAnsi="Times New Roman" w:cs="Times New Roman"/>
          <w:sz w:val="24"/>
          <w:szCs w:val="24"/>
        </w:rPr>
      </w:pPr>
      <w:r w:rsidRPr="13BF5FC9">
        <w:rPr>
          <w:rFonts w:ascii="Times New Roman" w:hAnsi="Times New Roman" w:cs="Times New Roman"/>
          <w:sz w:val="24"/>
          <w:szCs w:val="24"/>
        </w:rPr>
        <w:t>Sotsiaalseadustiku üldosa seaduses tehakse järgmised muudatused:</w:t>
      </w:r>
    </w:p>
    <w:p w:rsidRPr="00640CBA" w:rsidR="00C70FFC" w:rsidP="00C616CE" w:rsidRDefault="00C70FFC" w14:paraId="03547330" w14:textId="0BE9EF18">
      <w:pPr>
        <w:spacing w:after="0" w:line="240" w:lineRule="auto"/>
        <w:jc w:val="both"/>
        <w:rPr>
          <w:rFonts w:ascii="Times New Roman" w:hAnsi="Times New Roman" w:cs="Times New Roman"/>
          <w:sz w:val="24"/>
          <w:szCs w:val="24"/>
        </w:rPr>
      </w:pPr>
    </w:p>
    <w:p w:rsidR="00527B61" w:rsidP="00527B61" w:rsidRDefault="00527B61" w14:paraId="1E42CD15" w14:textId="10CD2D6C">
      <w:pPr>
        <w:spacing w:after="0" w:line="240" w:lineRule="auto"/>
        <w:jc w:val="both"/>
        <w:rPr>
          <w:rFonts w:ascii="Times New Roman" w:hAnsi="Times New Roman" w:eastAsia="Arial" w:cs="Times New Roman"/>
          <w:sz w:val="24"/>
          <w:szCs w:val="24"/>
        </w:rPr>
      </w:pPr>
      <w:r w:rsidRPr="00242E02">
        <w:rPr>
          <w:rFonts w:ascii="Times New Roman" w:hAnsi="Times New Roman" w:eastAsia="Arial" w:cs="Times New Roman"/>
          <w:b/>
          <w:sz w:val="24"/>
          <w:szCs w:val="24"/>
        </w:rPr>
        <w:t>1)</w:t>
      </w:r>
      <w:r>
        <w:rPr>
          <w:rFonts w:ascii="Times New Roman" w:hAnsi="Times New Roman" w:eastAsia="Arial" w:cs="Times New Roman"/>
          <w:sz w:val="24"/>
          <w:szCs w:val="24"/>
        </w:rPr>
        <w:t xml:space="preserve"> </w:t>
      </w:r>
      <w:r w:rsidRPr="00242E02" w:rsidR="2B24C0E9">
        <w:rPr>
          <w:rFonts w:ascii="Times New Roman" w:hAnsi="Times New Roman" w:eastAsia="Arial" w:cs="Times New Roman"/>
          <w:sz w:val="24"/>
          <w:szCs w:val="24"/>
        </w:rPr>
        <w:t>paragrahvi 38 lõike 1 punkti 3 täiendatakse p</w:t>
      </w:r>
      <w:r w:rsidRPr="00242E02" w:rsidR="003B45A9">
        <w:rPr>
          <w:rFonts w:ascii="Times New Roman" w:hAnsi="Times New Roman" w:eastAsia="Arial" w:cs="Times New Roman"/>
          <w:sz w:val="24"/>
          <w:szCs w:val="24"/>
        </w:rPr>
        <w:t>ärast</w:t>
      </w:r>
      <w:r w:rsidRPr="00242E02" w:rsidR="2B24C0E9">
        <w:rPr>
          <w:rFonts w:ascii="Times New Roman" w:hAnsi="Times New Roman" w:eastAsia="Arial" w:cs="Times New Roman"/>
          <w:sz w:val="24"/>
          <w:szCs w:val="24"/>
        </w:rPr>
        <w:t xml:space="preserve"> sõn</w:t>
      </w:r>
      <w:r w:rsidRPr="00242E02" w:rsidR="00023FF4">
        <w:rPr>
          <w:rFonts w:ascii="Times New Roman" w:hAnsi="Times New Roman" w:eastAsia="Arial" w:cs="Times New Roman"/>
          <w:sz w:val="24"/>
          <w:szCs w:val="24"/>
        </w:rPr>
        <w:t>a</w:t>
      </w:r>
      <w:r w:rsidRPr="00242E02" w:rsidR="2B24C0E9">
        <w:rPr>
          <w:rFonts w:ascii="Times New Roman" w:hAnsi="Times New Roman" w:eastAsia="Arial" w:cs="Times New Roman"/>
          <w:sz w:val="24"/>
          <w:szCs w:val="24"/>
        </w:rPr>
        <w:t xml:space="preserve"> </w:t>
      </w:r>
      <w:r w:rsidRPr="00242E02" w:rsidR="00245D4F">
        <w:rPr>
          <w:rFonts w:ascii="Times New Roman" w:hAnsi="Times New Roman" w:eastAsia="Arial" w:cs="Times New Roman"/>
          <w:sz w:val="24"/>
          <w:szCs w:val="24"/>
        </w:rPr>
        <w:t>„</w:t>
      </w:r>
      <w:r w:rsidRPr="00242E02" w:rsidR="2B24C0E9">
        <w:rPr>
          <w:rFonts w:ascii="Times New Roman" w:hAnsi="Times New Roman" w:eastAsia="Arial" w:cs="Times New Roman"/>
          <w:sz w:val="24"/>
          <w:szCs w:val="24"/>
        </w:rPr>
        <w:t>tegemine</w:t>
      </w:r>
      <w:r w:rsidRPr="00242E02" w:rsidR="006870F9">
        <w:rPr>
          <w:rFonts w:ascii="Times New Roman" w:hAnsi="Times New Roman" w:eastAsia="Arial" w:cs="Times New Roman"/>
          <w:sz w:val="24"/>
          <w:szCs w:val="24"/>
        </w:rPr>
        <w:t>“</w:t>
      </w:r>
      <w:r w:rsidRPr="00242E02" w:rsidR="2B24C0E9">
        <w:rPr>
          <w:rFonts w:ascii="Times New Roman" w:hAnsi="Times New Roman" w:eastAsia="Arial" w:cs="Times New Roman"/>
          <w:sz w:val="24"/>
          <w:szCs w:val="24"/>
        </w:rPr>
        <w:t xml:space="preserve"> </w:t>
      </w:r>
      <w:r w:rsidR="00D2610B">
        <w:rPr>
          <w:rFonts w:ascii="Times New Roman" w:hAnsi="Times New Roman" w:eastAsia="Arial" w:cs="Times New Roman"/>
          <w:sz w:val="24"/>
          <w:szCs w:val="24"/>
        </w:rPr>
        <w:t>tekstiosaga</w:t>
      </w:r>
      <w:r w:rsidRPr="007B6917" w:rsidR="00D2610B">
        <w:rPr>
          <w:rFonts w:ascii="Times New Roman" w:hAnsi="Times New Roman" w:eastAsia="Arial" w:cs="Times New Roman"/>
          <w:sz w:val="24"/>
          <w:szCs w:val="24"/>
        </w:rPr>
        <w:t xml:space="preserve"> </w:t>
      </w:r>
      <w:r w:rsidRPr="00242E02" w:rsidR="006870F9">
        <w:rPr>
          <w:rFonts w:ascii="Times New Roman" w:hAnsi="Times New Roman" w:eastAsia="Arial" w:cs="Times New Roman"/>
          <w:sz w:val="24"/>
          <w:szCs w:val="24"/>
        </w:rPr>
        <w:t>„</w:t>
      </w:r>
      <w:r w:rsidRPr="007B6917" w:rsidR="2B24C0E9">
        <w:rPr>
          <w:rFonts w:ascii="Times New Roman" w:hAnsi="Times New Roman" w:eastAsia="Arial" w:cs="Times New Roman"/>
          <w:sz w:val="24"/>
          <w:szCs w:val="24"/>
        </w:rPr>
        <w:t>, sealhulgas</w:t>
      </w:r>
      <w:r w:rsidRPr="00242E02" w:rsidR="2B24C0E9">
        <w:rPr>
          <w:rFonts w:ascii="Times New Roman" w:hAnsi="Times New Roman" w:eastAsia="Arial" w:cs="Times New Roman"/>
          <w:sz w:val="24"/>
          <w:szCs w:val="24"/>
        </w:rPr>
        <w:t xml:space="preserve"> </w:t>
      </w:r>
      <w:r w:rsidRPr="00242E02" w:rsidR="00787AC5">
        <w:rPr>
          <w:rFonts w:ascii="Times New Roman" w:hAnsi="Times New Roman" w:eastAsia="Arial" w:cs="Times New Roman"/>
          <w:sz w:val="24"/>
          <w:szCs w:val="24"/>
        </w:rPr>
        <w:t>pensioniinfo avaldamine“;</w:t>
      </w:r>
    </w:p>
    <w:p w:rsidR="00527B61" w:rsidP="00527B61" w:rsidRDefault="00527B61" w14:paraId="13D5F694" w14:textId="77777777">
      <w:pPr>
        <w:spacing w:after="0" w:line="240" w:lineRule="auto"/>
        <w:jc w:val="both"/>
        <w:rPr>
          <w:rFonts w:ascii="Times New Roman" w:hAnsi="Times New Roman" w:eastAsia="Arial" w:cs="Times New Roman"/>
          <w:sz w:val="24"/>
          <w:szCs w:val="24"/>
        </w:rPr>
      </w:pPr>
    </w:p>
    <w:p w:rsidRPr="00527B61" w:rsidR="0027659B" w:rsidP="0003387F" w:rsidRDefault="00527B61" w14:paraId="49A595A5" w14:textId="2D795AFB">
      <w:pPr>
        <w:spacing w:after="0" w:line="240" w:lineRule="auto"/>
        <w:jc w:val="both"/>
        <w:rPr>
          <w:rFonts w:ascii="Times New Roman" w:hAnsi="Times New Roman" w:eastAsia="Arial" w:cs="Times New Roman"/>
          <w:sz w:val="24"/>
          <w:szCs w:val="24"/>
        </w:rPr>
      </w:pPr>
      <w:r w:rsidRPr="00242E02">
        <w:rPr>
          <w:rFonts w:ascii="Times New Roman" w:hAnsi="Times New Roman" w:eastAsia="Arial" w:cs="Times New Roman"/>
          <w:b/>
          <w:sz w:val="24"/>
          <w:szCs w:val="24"/>
        </w:rPr>
        <w:t>2)</w:t>
      </w:r>
      <w:r>
        <w:rPr>
          <w:rFonts w:ascii="Times New Roman" w:hAnsi="Times New Roman" w:eastAsia="Arial" w:cs="Times New Roman"/>
          <w:sz w:val="24"/>
          <w:szCs w:val="24"/>
        </w:rPr>
        <w:t xml:space="preserve"> </w:t>
      </w:r>
      <w:r w:rsidRPr="00242E02" w:rsidR="0027659B">
        <w:rPr>
          <w:rFonts w:ascii="Times New Roman" w:hAnsi="Times New Roman" w:eastAsia="Arial" w:cs="Times New Roman"/>
          <w:sz w:val="24"/>
          <w:szCs w:val="24"/>
        </w:rPr>
        <w:t xml:space="preserve">paragrahvi 38 lõiget 1 täiendatakse punktiga </w:t>
      </w:r>
      <w:r w:rsidR="004D40C8">
        <w:rPr>
          <w:rFonts w:ascii="Times New Roman" w:hAnsi="Times New Roman" w:eastAsia="Arial" w:cs="Times New Roman"/>
          <w:sz w:val="24"/>
          <w:szCs w:val="24"/>
        </w:rPr>
        <w:t>4</w:t>
      </w:r>
      <w:r w:rsidRPr="00242E02" w:rsidR="0027659B">
        <w:rPr>
          <w:rFonts w:ascii="Times New Roman" w:hAnsi="Times New Roman" w:eastAsia="Arial" w:cs="Times New Roman"/>
          <w:sz w:val="24"/>
          <w:szCs w:val="24"/>
        </w:rPr>
        <w:t xml:space="preserve"> järgmises sõnastuses:</w:t>
      </w:r>
    </w:p>
    <w:p w:rsidRPr="00242E02" w:rsidR="0027659B" w:rsidP="007234CE" w:rsidRDefault="0027659B" w14:paraId="75A92476" w14:textId="77777777">
      <w:pPr>
        <w:spacing w:after="0" w:line="240" w:lineRule="auto"/>
        <w:jc w:val="both"/>
        <w:rPr>
          <w:rFonts w:ascii="Times New Roman" w:hAnsi="Times New Roman" w:eastAsia="Arial" w:cs="Times New Roman"/>
          <w:sz w:val="24"/>
          <w:szCs w:val="24"/>
        </w:rPr>
      </w:pPr>
    </w:p>
    <w:p w:rsidRPr="00242E02" w:rsidR="00527B61" w:rsidP="00527B61" w:rsidRDefault="00AA7DF3" w14:paraId="0F52C701" w14:textId="7533CF64">
      <w:pPr>
        <w:spacing w:after="0" w:line="240" w:lineRule="auto"/>
        <w:jc w:val="both"/>
        <w:rPr>
          <w:rFonts w:ascii="Times New Roman" w:hAnsi="Times New Roman" w:eastAsia="Arial" w:cs="Times New Roman"/>
          <w:sz w:val="24"/>
          <w:szCs w:val="24"/>
        </w:rPr>
      </w:pPr>
      <w:r w:rsidRPr="00242E02">
        <w:rPr>
          <w:rFonts w:ascii="Times New Roman" w:hAnsi="Times New Roman" w:eastAsia="Arial" w:cs="Times New Roman"/>
          <w:sz w:val="24"/>
          <w:szCs w:val="24"/>
        </w:rPr>
        <w:t>„</w:t>
      </w:r>
      <w:r w:rsidR="004D40C8">
        <w:rPr>
          <w:rFonts w:ascii="Times New Roman" w:hAnsi="Times New Roman" w:eastAsia="Arial" w:cs="Times New Roman"/>
          <w:sz w:val="24"/>
          <w:szCs w:val="24"/>
        </w:rPr>
        <w:t>4</w:t>
      </w:r>
      <w:r w:rsidRPr="00242E02">
        <w:rPr>
          <w:rFonts w:ascii="Times New Roman" w:hAnsi="Times New Roman" w:eastAsia="Arial" w:cs="Times New Roman"/>
          <w:sz w:val="24"/>
          <w:szCs w:val="24"/>
        </w:rPr>
        <w:t>) isikutele tea</w:t>
      </w:r>
      <w:r w:rsidR="00441B20">
        <w:rPr>
          <w:rFonts w:ascii="Times New Roman" w:hAnsi="Times New Roman" w:eastAsia="Arial" w:cs="Times New Roman"/>
          <w:sz w:val="24"/>
          <w:szCs w:val="24"/>
        </w:rPr>
        <w:t>be andmine</w:t>
      </w:r>
      <w:r w:rsidRPr="00242E02">
        <w:rPr>
          <w:rFonts w:ascii="Times New Roman" w:hAnsi="Times New Roman" w:eastAsia="Arial" w:cs="Times New Roman"/>
          <w:sz w:val="24"/>
          <w:szCs w:val="24"/>
        </w:rPr>
        <w:t xml:space="preserve"> nendega seotud õiguste, kohustuste ja menetluste kohta.“;</w:t>
      </w:r>
    </w:p>
    <w:p w:rsidRPr="00242E02" w:rsidR="00527B61" w:rsidP="00527B61" w:rsidRDefault="00527B61" w14:paraId="706ABBBF" w14:textId="77777777">
      <w:pPr>
        <w:spacing w:after="0" w:line="240" w:lineRule="auto"/>
        <w:jc w:val="both"/>
        <w:rPr>
          <w:rFonts w:ascii="Times New Roman" w:hAnsi="Times New Roman" w:eastAsia="Arial" w:cs="Times New Roman"/>
          <w:sz w:val="24"/>
          <w:szCs w:val="24"/>
        </w:rPr>
      </w:pPr>
    </w:p>
    <w:p w:rsidR="0027659B" w:rsidP="338981DE" w:rsidRDefault="796F1494" w14:paraId="68C2EF9C" w14:textId="275EA0E4">
      <w:pPr>
        <w:spacing w:after="0" w:line="240" w:lineRule="auto"/>
        <w:jc w:val="both"/>
        <w:rPr>
          <w:rFonts w:ascii="Times New Roman" w:hAnsi="Times New Roman" w:eastAsia="Arial" w:cs="Times New Roman"/>
          <w:sz w:val="24"/>
          <w:szCs w:val="24"/>
        </w:rPr>
      </w:pPr>
      <w:r w:rsidRPr="338981DE">
        <w:rPr>
          <w:rFonts w:ascii="Times New Roman" w:hAnsi="Times New Roman" w:eastAsia="Arial" w:cs="Times New Roman"/>
          <w:b/>
          <w:bCs/>
          <w:sz w:val="24"/>
          <w:szCs w:val="24"/>
        </w:rPr>
        <w:t>3)</w:t>
      </w:r>
      <w:r w:rsidRPr="338981DE">
        <w:rPr>
          <w:rFonts w:ascii="Times New Roman" w:hAnsi="Times New Roman" w:eastAsia="Arial" w:cs="Times New Roman"/>
          <w:sz w:val="24"/>
          <w:szCs w:val="24"/>
        </w:rPr>
        <w:t xml:space="preserve"> </w:t>
      </w:r>
      <w:r w:rsidRPr="338981DE" w:rsidR="5998A771">
        <w:rPr>
          <w:rFonts w:ascii="Times New Roman" w:hAnsi="Times New Roman" w:eastAsia="Arial" w:cs="Times New Roman"/>
          <w:sz w:val="24"/>
          <w:szCs w:val="24"/>
        </w:rPr>
        <w:t>paragrahvi 39 lõike 1 punkt 1 muudetakse ja sõnastatakse järgmiselt:</w:t>
      </w:r>
    </w:p>
    <w:p w:rsidR="0027659B" w:rsidP="338981DE" w:rsidRDefault="0027659B" w14:paraId="7E27AC40" w14:textId="2EE6885D">
      <w:pPr>
        <w:spacing w:after="0" w:line="240" w:lineRule="auto"/>
        <w:jc w:val="both"/>
        <w:rPr>
          <w:rFonts w:ascii="Times New Roman" w:hAnsi="Times New Roman" w:eastAsia="Arial" w:cs="Times New Roman"/>
          <w:sz w:val="24"/>
          <w:szCs w:val="24"/>
        </w:rPr>
      </w:pPr>
    </w:p>
    <w:p w:rsidR="0027659B" w:rsidRDefault="00F044C9" w14:paraId="3140A269" w14:textId="4EDA8C6B">
      <w:pPr>
        <w:spacing w:after="0"/>
        <w:ind w:right="113"/>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w:t>
      </w:r>
      <w:r w:rsidRPr="338981DE" w:rsidR="5998A771">
        <w:rPr>
          <w:rFonts w:ascii="Times New Roman" w:hAnsi="Times New Roman" w:eastAsia="Times New Roman" w:cs="Times New Roman"/>
          <w:color w:val="000000" w:themeColor="text1"/>
          <w:sz w:val="24"/>
          <w:szCs w:val="24"/>
        </w:rPr>
        <w:t>1) isiku üldandmed ning isiku surm, surnuks või teadmata kadunuks tunnistamise fakt, elamisloa ja -õiguse andmed, andmed eestkoste või hooldusõiguse kohta ning andmed Eesti Vabariiki saabumise ja sealt lahkumise kohta;</w:t>
      </w:r>
      <w:ins w:author="Moonika Kuusk - JUSTDIGI" w:date="2025-09-15T11:55:00Z" w16du:dateUtc="2025-09-15T08:55:00Z" w:id="12">
        <w:r w:rsidR="00967A16">
          <w:rPr>
            <w:rFonts w:ascii="Times New Roman" w:hAnsi="Times New Roman" w:eastAsia="Times New Roman" w:cs="Times New Roman"/>
            <w:color w:val="000000" w:themeColor="text1"/>
            <w:sz w:val="24"/>
            <w:szCs w:val="24"/>
          </w:rPr>
          <w:t>“</w:t>
        </w:r>
      </w:ins>
      <w:del w:author="Moonika Kuusk - JUSTDIGI" w:date="2025-09-15T11:55:00Z" w16du:dateUtc="2025-09-15T08:55:00Z" w:id="13">
        <w:r w:rsidRPr="338981DE" w:rsidDel="00967A16" w:rsidR="5998A771">
          <w:rPr>
            <w:rFonts w:ascii="Times New Roman" w:hAnsi="Times New Roman" w:eastAsia="Times New Roman" w:cs="Times New Roman"/>
            <w:color w:val="000000" w:themeColor="text1"/>
            <w:sz w:val="24"/>
            <w:szCs w:val="24"/>
          </w:rPr>
          <w:delText>”</w:delText>
        </w:r>
      </w:del>
      <w:r w:rsidRPr="338981DE" w:rsidR="5998A771">
        <w:rPr>
          <w:rFonts w:ascii="Times New Roman" w:hAnsi="Times New Roman" w:eastAsia="Times New Roman" w:cs="Times New Roman"/>
          <w:color w:val="000000" w:themeColor="text1"/>
          <w:sz w:val="24"/>
          <w:szCs w:val="24"/>
        </w:rPr>
        <w:t>;</w:t>
      </w:r>
    </w:p>
    <w:p w:rsidR="00B94B7C" w:rsidP="000A3F46" w:rsidRDefault="00B94B7C" w14:paraId="42A9C309" w14:textId="77777777">
      <w:pPr>
        <w:spacing w:after="0"/>
        <w:ind w:right="113"/>
        <w:jc w:val="both"/>
        <w:rPr>
          <w:rFonts w:ascii="Times New Roman" w:hAnsi="Times New Roman" w:eastAsia="Times New Roman" w:cs="Times New Roman"/>
          <w:color w:val="000000" w:themeColor="text1"/>
          <w:sz w:val="24"/>
          <w:szCs w:val="24"/>
        </w:rPr>
      </w:pPr>
    </w:p>
    <w:p w:rsidR="0027659B" w:rsidP="338981DE" w:rsidRDefault="5998A771" w14:paraId="558E9F93" w14:textId="5AE7AB35">
      <w:pPr>
        <w:spacing w:after="0"/>
        <w:ind w:right="113"/>
        <w:jc w:val="both"/>
        <w:rPr>
          <w:rFonts w:ascii="Times New Roman" w:hAnsi="Times New Roman" w:cs="Times New Roman"/>
          <w:sz w:val="24"/>
          <w:szCs w:val="24"/>
        </w:rPr>
      </w:pPr>
      <w:r w:rsidRPr="6BC64D72" w:rsidR="7FAE33DF">
        <w:rPr>
          <w:rFonts w:ascii="Times New Roman" w:hAnsi="Times New Roman" w:eastAsia="Arial" w:cs="Times New Roman"/>
          <w:b w:val="1"/>
          <w:bCs w:val="1"/>
          <w:sz w:val="24"/>
          <w:szCs w:val="24"/>
        </w:rPr>
        <w:t>4)</w:t>
      </w:r>
      <w:r w:rsidRPr="6BC64D72" w:rsidR="7FAE33DF">
        <w:rPr>
          <w:rFonts w:ascii="Times New Roman" w:hAnsi="Times New Roman" w:eastAsia="Arial" w:cs="Times New Roman"/>
          <w:sz w:val="24"/>
          <w:szCs w:val="24"/>
        </w:rPr>
        <w:t xml:space="preserve"> </w:t>
      </w:r>
      <w:r w:rsidRPr="6BC64D72" w:rsidR="181B5156">
        <w:rPr>
          <w:rFonts w:ascii="Times New Roman" w:hAnsi="Times New Roman" w:eastAsia="Arial" w:cs="Times New Roman"/>
          <w:sz w:val="24"/>
          <w:szCs w:val="24"/>
        </w:rPr>
        <w:t>paragrahvi 3</w:t>
      </w:r>
      <w:r w:rsidRPr="6BC64D72" w:rsidR="244C21CA">
        <w:rPr>
          <w:rFonts w:ascii="Times New Roman" w:hAnsi="Times New Roman" w:eastAsia="Arial" w:cs="Times New Roman"/>
          <w:sz w:val="24"/>
          <w:szCs w:val="24"/>
        </w:rPr>
        <w:t>9</w:t>
      </w:r>
      <w:r w:rsidRPr="6BC64D72" w:rsidR="181B5156">
        <w:rPr>
          <w:rFonts w:ascii="Times New Roman" w:hAnsi="Times New Roman" w:eastAsia="Arial" w:cs="Times New Roman"/>
          <w:sz w:val="24"/>
          <w:szCs w:val="24"/>
        </w:rPr>
        <w:t xml:space="preserve"> lõike 1 punkti </w:t>
      </w:r>
      <w:r w:rsidRPr="6BC64D72" w:rsidR="5B2C02AD">
        <w:rPr>
          <w:rFonts w:ascii="Times New Roman" w:hAnsi="Times New Roman" w:eastAsia="Arial" w:cs="Times New Roman"/>
          <w:sz w:val="24"/>
          <w:szCs w:val="24"/>
        </w:rPr>
        <w:t>2</w:t>
      </w:r>
      <w:r w:rsidRPr="6BC64D72" w:rsidR="181B5156">
        <w:rPr>
          <w:rFonts w:ascii="Times New Roman" w:hAnsi="Times New Roman" w:eastAsia="Arial" w:cs="Times New Roman"/>
          <w:sz w:val="24"/>
          <w:szCs w:val="24"/>
        </w:rPr>
        <w:t xml:space="preserve"> </w:t>
      </w:r>
      <w:r w:rsidRPr="6BC64D72" w:rsidR="0AD582AE">
        <w:rPr>
          <w:rFonts w:ascii="Times New Roman" w:hAnsi="Times New Roman" w:eastAsia="Arial" w:cs="Times New Roman"/>
          <w:sz w:val="24"/>
          <w:szCs w:val="24"/>
        </w:rPr>
        <w:t xml:space="preserve">täiendatakse </w:t>
      </w:r>
      <w:r w:rsidRPr="6BC64D72" w:rsidR="7BF77638">
        <w:rPr>
          <w:rFonts w:ascii="Times New Roman" w:hAnsi="Times New Roman" w:eastAsia="Arial" w:cs="Times New Roman"/>
          <w:sz w:val="24"/>
          <w:szCs w:val="24"/>
        </w:rPr>
        <w:t xml:space="preserve">pärast </w:t>
      </w:r>
      <w:r w:rsidRPr="6BC64D72" w:rsidR="0AD582AE">
        <w:rPr>
          <w:rFonts w:ascii="Times New Roman" w:hAnsi="Times New Roman" w:eastAsia="Arial" w:cs="Times New Roman"/>
          <w:sz w:val="24"/>
          <w:szCs w:val="24"/>
        </w:rPr>
        <w:t>sõna</w:t>
      </w:r>
      <w:r w:rsidRPr="6BC64D72" w:rsidR="6D072AE7">
        <w:rPr>
          <w:rFonts w:ascii="Times New Roman" w:hAnsi="Times New Roman" w:eastAsia="Arial" w:cs="Times New Roman"/>
          <w:sz w:val="24"/>
          <w:szCs w:val="24"/>
        </w:rPr>
        <w:t xml:space="preserve"> </w:t>
      </w:r>
      <w:r w:rsidRPr="6BC64D72" w:rsidR="2ED90505">
        <w:rPr>
          <w:rFonts w:ascii="Times New Roman" w:hAnsi="Times New Roman" w:eastAsia="Arial" w:cs="Times New Roman"/>
          <w:sz w:val="24"/>
          <w:szCs w:val="24"/>
        </w:rPr>
        <w:t xml:space="preserve">„kohta“ </w:t>
      </w:r>
      <w:ins w:author="Moonika Kuusk - JUSTDIGI" w:date="2025-09-15T13:29:00Z" w:id="1878781913">
        <w:r w:rsidRPr="6BC64D72" w:rsidR="55AF5AF4">
          <w:rPr>
            <w:rFonts w:ascii="Times New Roman" w:hAnsi="Times New Roman" w:eastAsia="Arial" w:cs="Times New Roman"/>
            <w:sz w:val="24"/>
            <w:szCs w:val="24"/>
          </w:rPr>
          <w:t>tekstiosa</w:t>
        </w:r>
      </w:ins>
      <w:del w:author="Moonika Kuusk - JUSTDIGI" w:date="2025-09-15T13:29:00Z" w:id="1533849797">
        <w:r w:rsidRPr="6BC64D72" w:rsidDel="2ED90505">
          <w:rPr>
            <w:rFonts w:ascii="Times New Roman" w:hAnsi="Times New Roman" w:eastAsia="Arial" w:cs="Times New Roman"/>
            <w:sz w:val="24"/>
            <w:szCs w:val="24"/>
          </w:rPr>
          <w:delText>sõnade</w:delText>
        </w:r>
      </w:del>
      <w:r w:rsidRPr="6BC64D72" w:rsidR="2ED90505">
        <w:rPr>
          <w:rFonts w:ascii="Times New Roman" w:hAnsi="Times New Roman" w:eastAsia="Arial" w:cs="Times New Roman"/>
          <w:sz w:val="24"/>
          <w:szCs w:val="24"/>
        </w:rPr>
        <w:t>ga</w:t>
      </w:r>
      <w:r w:rsidRPr="6BC64D72" w:rsidR="2ED90505">
        <w:rPr>
          <w:rFonts w:ascii="Times New Roman" w:hAnsi="Times New Roman" w:eastAsia="Arial" w:cs="Times New Roman"/>
          <w:sz w:val="24"/>
          <w:szCs w:val="24"/>
        </w:rPr>
        <w:t xml:space="preserve"> „</w:t>
      </w:r>
      <w:ins w:author="Moonika Kuusk - JUSTDIGI" w:date="2025-09-15T11:58:00Z" w:id="18385223">
        <w:r w:rsidRPr="6BC64D72" w:rsidR="74413CDD">
          <w:rPr>
            <w:rFonts w:ascii="Times New Roman" w:hAnsi="Times New Roman" w:eastAsia="Arial" w:cs="Times New Roman"/>
            <w:sz w:val="24"/>
            <w:szCs w:val="24"/>
          </w:rPr>
          <w:t>,</w:t>
        </w:r>
      </w:ins>
      <w:ins w:author="Moonika Kuusk - JUSTDIGI" w:date="2025-09-15T13:18:00Z" w:id="1616424683">
        <w:r w:rsidRPr="6BC64D72" w:rsidR="1BA5EA7B">
          <w:rPr>
            <w:rFonts w:ascii="Times New Roman" w:hAnsi="Times New Roman" w:eastAsia="Arial" w:cs="Times New Roman"/>
            <w:sz w:val="24"/>
            <w:szCs w:val="24"/>
          </w:rPr>
          <w:t xml:space="preserve"> </w:t>
        </w:r>
      </w:ins>
      <w:r w:rsidRPr="6BC64D72" w:rsidR="46712D19">
        <w:rPr>
          <w:rFonts w:ascii="Times New Roman" w:hAnsi="Times New Roman" w:eastAsia="Arial" w:cs="Times New Roman"/>
          <w:sz w:val="24"/>
          <w:szCs w:val="24"/>
        </w:rPr>
        <w:t>samuti</w:t>
      </w:r>
      <w:r w:rsidRPr="6BC64D72" w:rsidR="4520B940">
        <w:rPr>
          <w:rFonts w:ascii="Times New Roman" w:hAnsi="Times New Roman" w:eastAsia="Arial" w:cs="Times New Roman"/>
          <w:sz w:val="24"/>
          <w:szCs w:val="24"/>
        </w:rPr>
        <w:t xml:space="preserve"> </w:t>
      </w:r>
      <w:r w:rsidRPr="6BC64D72" w:rsidR="0C41AAFE">
        <w:rPr>
          <w:rFonts w:ascii="Times New Roman" w:hAnsi="Times New Roman" w:cs="Times New Roman"/>
          <w:sz w:val="24"/>
          <w:szCs w:val="24"/>
        </w:rPr>
        <w:t>pensioniks kogutud õiguste</w:t>
      </w:r>
      <w:r w:rsidRPr="6BC64D72" w:rsidR="7DE81715">
        <w:rPr>
          <w:rFonts w:ascii="Times New Roman" w:hAnsi="Times New Roman" w:cs="Times New Roman"/>
          <w:sz w:val="24"/>
          <w:szCs w:val="24"/>
        </w:rPr>
        <w:t>st ülevaate saamiseks ning pensioni</w:t>
      </w:r>
      <w:del w:author="Moonika Kuusk - JUSTDIGI" w:date="2025-09-15T12:00:00Z" w:id="341996988">
        <w:r w:rsidRPr="6BC64D72" w:rsidDel="0C41AAFE">
          <w:rPr>
            <w:rFonts w:ascii="Times New Roman" w:hAnsi="Times New Roman" w:cs="Times New Roman"/>
            <w:sz w:val="24"/>
            <w:szCs w:val="24"/>
          </w:rPr>
          <w:delText xml:space="preserve"> ja</w:delText>
        </w:r>
      </w:del>
      <w:r w:rsidRPr="6BC64D72" w:rsidR="0C41AAFE">
        <w:rPr>
          <w:rFonts w:ascii="Times New Roman" w:hAnsi="Times New Roman" w:cs="Times New Roman"/>
          <w:sz w:val="24"/>
          <w:szCs w:val="24"/>
        </w:rPr>
        <w:t xml:space="preserve"> suuruse arvutamiseks ja prognoosimiseks</w:t>
      </w:r>
      <w:r w:rsidRPr="6BC64D72" w:rsidR="52D0B3A3">
        <w:rPr>
          <w:rFonts w:ascii="Times New Roman" w:hAnsi="Times New Roman" w:cs="Times New Roman"/>
          <w:sz w:val="24"/>
          <w:szCs w:val="24"/>
        </w:rPr>
        <w:t>“</w:t>
      </w:r>
      <w:r w:rsidRPr="6BC64D72" w:rsidR="15D8615C">
        <w:rPr>
          <w:rFonts w:ascii="Times New Roman" w:hAnsi="Times New Roman" w:cs="Times New Roman"/>
          <w:sz w:val="24"/>
          <w:szCs w:val="24"/>
        </w:rPr>
        <w:t>.</w:t>
      </w:r>
    </w:p>
    <w:p w:rsidRPr="00640CBA" w:rsidR="00C70FFC" w:rsidP="13BF5FC9" w:rsidRDefault="00C70FFC" w14:paraId="23D591FF" w14:textId="791BB244">
      <w:pPr>
        <w:shd w:val="clear" w:color="auto" w:fill="FFFFFF" w:themeFill="background1"/>
        <w:spacing w:after="0" w:line="240" w:lineRule="auto"/>
        <w:jc w:val="both"/>
        <w:rPr>
          <w:rFonts w:ascii="Times New Roman" w:hAnsi="Times New Roman" w:cs="Times New Roman"/>
          <w:b/>
          <w:bCs/>
          <w:sz w:val="24"/>
          <w:szCs w:val="24"/>
        </w:rPr>
      </w:pPr>
    </w:p>
    <w:p w:rsidRPr="00640CBA" w:rsidR="00C70FFC" w:rsidP="13BF5FC9" w:rsidRDefault="64B1A44C" w14:paraId="52D41775" w14:textId="3BF9751F">
      <w:pPr>
        <w:shd w:val="clear" w:color="auto" w:fill="FFFFFF" w:themeFill="background1"/>
        <w:spacing w:after="0" w:line="240" w:lineRule="auto"/>
        <w:jc w:val="both"/>
        <w:rPr>
          <w:rFonts w:ascii="Times New Roman" w:hAnsi="Times New Roman" w:eastAsia="Calibri" w:cs="Times New Roman"/>
          <w:b/>
          <w:bCs/>
          <w:sz w:val="24"/>
          <w:szCs w:val="24"/>
        </w:rPr>
      </w:pPr>
      <w:r w:rsidRPr="13BF5FC9">
        <w:rPr>
          <w:rFonts w:ascii="Times New Roman" w:hAnsi="Times New Roman" w:cs="Times New Roman"/>
          <w:b/>
          <w:bCs/>
          <w:sz w:val="24"/>
          <w:szCs w:val="24"/>
        </w:rPr>
        <w:t xml:space="preserve">§ 3. </w:t>
      </w:r>
      <w:r w:rsidRPr="13BF5FC9" w:rsidR="38A83DD4">
        <w:rPr>
          <w:rFonts w:ascii="Times New Roman" w:hAnsi="Times New Roman" w:eastAsia="Calibri" w:cs="Times New Roman"/>
          <w:b/>
          <w:bCs/>
          <w:sz w:val="24"/>
          <w:szCs w:val="24"/>
        </w:rPr>
        <w:t xml:space="preserve">Väärtpaberite registri pidamise </w:t>
      </w:r>
      <w:r w:rsidRPr="00242E02" w:rsidR="38A83DD4">
        <w:rPr>
          <w:rFonts w:ascii="Times New Roman" w:hAnsi="Times New Roman" w:eastAsia="Calibri" w:cs="Times New Roman"/>
          <w:b/>
          <w:bCs/>
          <w:sz w:val="24"/>
          <w:szCs w:val="24"/>
        </w:rPr>
        <w:t>seadus</w:t>
      </w:r>
      <w:r w:rsidRPr="00242E02" w:rsidR="00240FB5">
        <w:rPr>
          <w:rFonts w:ascii="Times New Roman" w:hAnsi="Times New Roman" w:eastAsia="Calibri" w:cs="Times New Roman"/>
          <w:b/>
          <w:bCs/>
          <w:sz w:val="24"/>
          <w:szCs w:val="24"/>
        </w:rPr>
        <w:t>e muutmine</w:t>
      </w:r>
    </w:p>
    <w:p w:rsidRPr="00640CBA" w:rsidR="00C70FFC" w:rsidP="13BF5FC9" w:rsidRDefault="00C70FFC" w14:paraId="562050BB" w14:textId="119D413B">
      <w:pPr>
        <w:shd w:val="clear" w:color="auto" w:fill="FFFFFF" w:themeFill="background1"/>
        <w:spacing w:after="0" w:line="240" w:lineRule="auto"/>
        <w:jc w:val="both"/>
        <w:rPr>
          <w:rFonts w:ascii="Times New Roman" w:hAnsi="Times New Roman" w:cs="Times New Roman"/>
          <w:b/>
          <w:bCs/>
          <w:sz w:val="24"/>
          <w:szCs w:val="24"/>
        </w:rPr>
      </w:pPr>
    </w:p>
    <w:p w:rsidRPr="00242E02" w:rsidR="00C70FFC" w:rsidP="15B60069" w:rsidRDefault="38A83DD4" w14:paraId="2491D9DF" w14:textId="3389E969">
      <w:pPr>
        <w:shd w:val="clear" w:color="auto" w:fill="FFFFFF" w:themeFill="background1"/>
        <w:spacing w:after="0" w:line="240" w:lineRule="auto"/>
        <w:jc w:val="both"/>
        <w:rPr>
          <w:rFonts w:ascii="Times New Roman" w:hAnsi="Times New Roman" w:cs="Times New Roman"/>
          <w:sz w:val="24"/>
          <w:szCs w:val="24"/>
        </w:rPr>
      </w:pPr>
      <w:r w:rsidRPr="2742E8F4">
        <w:rPr>
          <w:rFonts w:ascii="Times New Roman" w:hAnsi="Times New Roman" w:cs="Times New Roman"/>
          <w:sz w:val="24"/>
          <w:szCs w:val="24"/>
        </w:rPr>
        <w:t>Väärtpaberi</w:t>
      </w:r>
      <w:r w:rsidRPr="2742E8F4" w:rsidR="00D53CB8">
        <w:rPr>
          <w:rFonts w:ascii="Times New Roman" w:hAnsi="Times New Roman" w:cs="Times New Roman"/>
          <w:sz w:val="24"/>
          <w:szCs w:val="24"/>
        </w:rPr>
        <w:t>te</w:t>
      </w:r>
      <w:r w:rsidRPr="2742E8F4">
        <w:rPr>
          <w:rFonts w:ascii="Times New Roman" w:hAnsi="Times New Roman" w:cs="Times New Roman"/>
          <w:sz w:val="24"/>
          <w:szCs w:val="24"/>
        </w:rPr>
        <w:t xml:space="preserve"> registri pidamise seaduse § 7 </w:t>
      </w:r>
      <w:r w:rsidRPr="15B60069" w:rsidR="6026745D">
        <w:rPr>
          <w:rFonts w:ascii="Times New Roman" w:hAnsi="Times New Roman" w:cs="Times New Roman"/>
          <w:sz w:val="24"/>
          <w:szCs w:val="24"/>
        </w:rPr>
        <w:t>lõ</w:t>
      </w:r>
      <w:r w:rsidRPr="15B60069" w:rsidR="1F2DD963">
        <w:rPr>
          <w:rFonts w:ascii="Times New Roman" w:hAnsi="Times New Roman" w:cs="Times New Roman"/>
          <w:sz w:val="24"/>
          <w:szCs w:val="24"/>
        </w:rPr>
        <w:t>i</w:t>
      </w:r>
      <w:r w:rsidRPr="15B60069" w:rsidR="5C99890F">
        <w:rPr>
          <w:rFonts w:ascii="Times New Roman" w:hAnsi="Times New Roman" w:cs="Times New Roman"/>
          <w:sz w:val="24"/>
          <w:szCs w:val="24"/>
        </w:rPr>
        <w:t>ge</w:t>
      </w:r>
      <w:r w:rsidRPr="2742E8F4">
        <w:rPr>
          <w:rFonts w:ascii="Times New Roman" w:hAnsi="Times New Roman" w:cs="Times New Roman"/>
          <w:sz w:val="24"/>
          <w:szCs w:val="24"/>
        </w:rPr>
        <w:t xml:space="preserve"> </w:t>
      </w:r>
      <w:r w:rsidRPr="2742E8F4" w:rsidR="04C74104">
        <w:rPr>
          <w:rFonts w:ascii="Times New Roman" w:hAnsi="Times New Roman" w:cs="Times New Roman"/>
          <w:sz w:val="24"/>
          <w:szCs w:val="24"/>
        </w:rPr>
        <w:t>3</w:t>
      </w:r>
      <w:r w:rsidRPr="2742E8F4" w:rsidR="04C74104">
        <w:rPr>
          <w:rFonts w:ascii="Times New Roman" w:hAnsi="Times New Roman" w:cs="Times New Roman"/>
          <w:sz w:val="24"/>
          <w:szCs w:val="24"/>
          <w:vertAlign w:val="superscript"/>
        </w:rPr>
        <w:t>3</w:t>
      </w:r>
      <w:r w:rsidRPr="15B60069" w:rsidR="4A08EA00">
        <w:rPr>
          <w:rFonts w:ascii="Times New Roman" w:hAnsi="Times New Roman" w:cs="Times New Roman"/>
          <w:sz w:val="24"/>
          <w:szCs w:val="24"/>
        </w:rPr>
        <w:t xml:space="preserve"> </w:t>
      </w:r>
      <w:r w:rsidRPr="15B60069" w:rsidR="58F29648">
        <w:rPr>
          <w:rFonts w:ascii="Times New Roman" w:hAnsi="Times New Roman" w:cs="Times New Roman"/>
          <w:sz w:val="24"/>
          <w:szCs w:val="24"/>
        </w:rPr>
        <w:t>muudetakse ja sõnastatakse järgmiselt:</w:t>
      </w:r>
    </w:p>
    <w:p w:rsidRPr="00242E02" w:rsidR="00C70FFC" w:rsidP="2742E8F4" w:rsidRDefault="00C70FFC" w14:paraId="5DF549CB" w14:textId="6EB11972">
      <w:pPr>
        <w:shd w:val="clear" w:color="auto" w:fill="FFFFFF" w:themeFill="background1"/>
        <w:spacing w:after="0" w:line="240" w:lineRule="auto"/>
        <w:jc w:val="both"/>
        <w:rPr>
          <w:rFonts w:ascii="Times New Roman" w:hAnsi="Times New Roman" w:cs="Times New Roman"/>
          <w:sz w:val="24"/>
          <w:szCs w:val="24"/>
        </w:rPr>
      </w:pPr>
    </w:p>
    <w:p w:rsidRPr="00242E02" w:rsidR="00C70FFC" w:rsidP="00C616CE" w:rsidRDefault="2C1BD039" w14:paraId="45421A92" w14:textId="3D23E587">
      <w:pPr>
        <w:spacing w:after="0" w:line="240" w:lineRule="auto"/>
        <w:jc w:val="both"/>
        <w:rPr>
          <w:rFonts w:ascii="Times New Roman" w:hAnsi="Times New Roman" w:eastAsia="Times New Roman" w:cs="Times New Roman"/>
          <w:sz w:val="24"/>
          <w:szCs w:val="24"/>
        </w:rPr>
      </w:pPr>
      <w:r w:rsidRPr="15B60069">
        <w:rPr>
          <w:rFonts w:ascii="Times New Roman" w:hAnsi="Times New Roman" w:eastAsia="Times New Roman" w:cs="Times New Roman"/>
          <w:sz w:val="24"/>
          <w:szCs w:val="24"/>
        </w:rPr>
        <w:t>„(3</w:t>
      </w:r>
      <w:r w:rsidRPr="15B60069">
        <w:rPr>
          <w:rFonts w:ascii="Times New Roman" w:hAnsi="Times New Roman" w:eastAsia="Times New Roman" w:cs="Times New Roman"/>
          <w:sz w:val="24"/>
          <w:szCs w:val="24"/>
          <w:vertAlign w:val="superscript"/>
        </w:rPr>
        <w:t>3</w:t>
      </w:r>
      <w:r w:rsidRPr="15B60069">
        <w:rPr>
          <w:rFonts w:ascii="Times New Roman" w:hAnsi="Times New Roman" w:eastAsia="Times New Roman" w:cs="Times New Roman"/>
          <w:sz w:val="24"/>
          <w:szCs w:val="24"/>
        </w:rPr>
        <w:t>) Sotsiaalkindlustusametil on õigus saada pensioniregistri pidajalt pensionikonto ja selle omaniku andmeid pensioni suuruse arvutamiseks</w:t>
      </w:r>
      <w:r w:rsidRPr="1F32C88F" w:rsidR="2282BC38">
        <w:rPr>
          <w:rFonts w:ascii="Times New Roman" w:hAnsi="Times New Roman" w:eastAsia="Times New Roman" w:cs="Times New Roman"/>
          <w:sz w:val="24"/>
          <w:szCs w:val="24"/>
        </w:rPr>
        <w:t>,</w:t>
      </w:r>
      <w:r w:rsidRPr="15B60069">
        <w:rPr>
          <w:rFonts w:ascii="Times New Roman" w:hAnsi="Times New Roman" w:eastAsia="Times New Roman" w:cs="Times New Roman"/>
          <w:sz w:val="24"/>
          <w:szCs w:val="24"/>
        </w:rPr>
        <w:t xml:space="preserve"> </w:t>
      </w:r>
      <w:r w:rsidRPr="1F32C88F" w:rsidR="72D43440">
        <w:rPr>
          <w:rFonts w:ascii="Times New Roman" w:hAnsi="Times New Roman" w:eastAsia="Times New Roman" w:cs="Times New Roman"/>
          <w:sz w:val="24"/>
          <w:szCs w:val="24"/>
        </w:rPr>
        <w:t>isikute nõustamiseks ja pensioni</w:t>
      </w:r>
      <w:r w:rsidRPr="1F32C88F" w:rsidR="75C9D3D1">
        <w:rPr>
          <w:rFonts w:ascii="Times New Roman" w:hAnsi="Times New Roman" w:eastAsia="Times New Roman" w:cs="Times New Roman"/>
          <w:sz w:val="24"/>
          <w:szCs w:val="24"/>
        </w:rPr>
        <w:t xml:space="preserve">statistika </w:t>
      </w:r>
      <w:r w:rsidRPr="15055CBB" w:rsidR="75C9D3D1">
        <w:rPr>
          <w:rFonts w:ascii="Times New Roman" w:hAnsi="Times New Roman" w:eastAsia="Times New Roman" w:cs="Times New Roman"/>
          <w:sz w:val="24"/>
          <w:szCs w:val="24"/>
        </w:rPr>
        <w:t>tegemiseks</w:t>
      </w:r>
      <w:r w:rsidRPr="15055CBB">
        <w:rPr>
          <w:rFonts w:ascii="Times New Roman" w:hAnsi="Times New Roman" w:eastAsia="Times New Roman" w:cs="Times New Roman"/>
          <w:sz w:val="24"/>
          <w:szCs w:val="24"/>
        </w:rPr>
        <w:t>.“</w:t>
      </w:r>
      <w:r w:rsidRPr="15055CBB" w:rsidR="00AD7814">
        <w:rPr>
          <w:rFonts w:ascii="Times New Roman" w:hAnsi="Times New Roman" w:eastAsia="Times New Roman" w:cs="Times New Roman"/>
          <w:sz w:val="24"/>
          <w:szCs w:val="24"/>
        </w:rPr>
        <w:t>.</w:t>
      </w:r>
    </w:p>
    <w:p w:rsidRPr="00640CBA" w:rsidR="00C70FFC" w:rsidP="13BF5FC9" w:rsidRDefault="00C70FFC" w14:paraId="3E34E5CF" w14:textId="720D7A33">
      <w:pPr>
        <w:shd w:val="clear" w:color="auto" w:fill="FFFFFF" w:themeFill="background1"/>
        <w:spacing w:after="0" w:line="240" w:lineRule="auto"/>
        <w:jc w:val="both"/>
        <w:rPr>
          <w:rFonts w:ascii="Times New Roman" w:hAnsi="Times New Roman" w:cs="Times New Roman"/>
          <w:b/>
          <w:bCs/>
          <w:sz w:val="24"/>
          <w:szCs w:val="24"/>
        </w:rPr>
      </w:pPr>
    </w:p>
    <w:p w:rsidRPr="00640CBA" w:rsidR="00C70FFC" w:rsidP="13BF5FC9" w:rsidRDefault="402BF9F5" w14:paraId="12554AE6" w14:textId="70182B09">
      <w:pPr>
        <w:shd w:val="clear" w:color="auto" w:fill="FFFFFF" w:themeFill="background1"/>
        <w:spacing w:after="0" w:line="240" w:lineRule="auto"/>
        <w:jc w:val="both"/>
        <w:rPr>
          <w:rFonts w:ascii="Times New Roman" w:hAnsi="Times New Roman" w:cs="Times New Roman"/>
          <w:b/>
          <w:bCs/>
          <w:sz w:val="24"/>
          <w:szCs w:val="24"/>
        </w:rPr>
      </w:pPr>
      <w:r w:rsidRPr="13BF5FC9">
        <w:rPr>
          <w:rFonts w:ascii="Times New Roman" w:hAnsi="Times New Roman" w:cs="Times New Roman"/>
          <w:b/>
          <w:bCs/>
          <w:sz w:val="24"/>
          <w:szCs w:val="24"/>
        </w:rPr>
        <w:t xml:space="preserve">§ </w:t>
      </w:r>
      <w:r w:rsidRPr="13BF5FC9" w:rsidR="76F34580">
        <w:rPr>
          <w:rFonts w:ascii="Times New Roman" w:hAnsi="Times New Roman" w:cs="Times New Roman"/>
          <w:b/>
          <w:bCs/>
          <w:sz w:val="24"/>
          <w:szCs w:val="24"/>
        </w:rPr>
        <w:t>4</w:t>
      </w:r>
      <w:r w:rsidRPr="13BF5FC9">
        <w:rPr>
          <w:rFonts w:ascii="Times New Roman" w:hAnsi="Times New Roman" w:cs="Times New Roman"/>
          <w:b/>
          <w:bCs/>
          <w:sz w:val="24"/>
          <w:szCs w:val="24"/>
        </w:rPr>
        <w:t xml:space="preserve">. </w:t>
      </w:r>
      <w:r w:rsidRPr="13BF5FC9" w:rsidR="5611E95C">
        <w:rPr>
          <w:rFonts w:ascii="Times New Roman" w:hAnsi="Times New Roman" w:cs="Times New Roman"/>
          <w:b/>
          <w:bCs/>
          <w:sz w:val="24"/>
          <w:szCs w:val="24"/>
        </w:rPr>
        <w:t>Seaduse jõustumine</w:t>
      </w:r>
    </w:p>
    <w:p w:rsidRPr="00640CBA" w:rsidR="00C83796" w:rsidP="007C2916" w:rsidRDefault="00C83796" w14:paraId="750E9242" w14:textId="06EE5434">
      <w:pPr>
        <w:shd w:val="clear" w:color="auto" w:fill="FFFFFF" w:themeFill="background1"/>
        <w:spacing w:after="0" w:line="240" w:lineRule="auto"/>
        <w:jc w:val="both"/>
        <w:rPr>
          <w:rFonts w:ascii="Times New Roman" w:hAnsi="Times New Roman" w:cs="Times New Roman"/>
          <w:sz w:val="24"/>
          <w:szCs w:val="24"/>
        </w:rPr>
      </w:pPr>
    </w:p>
    <w:p w:rsidRPr="00640CBA" w:rsidR="00B94490" w:rsidP="00885331" w:rsidRDefault="2F769B33" w14:paraId="0D4384F8" w14:textId="14C0DBDD">
      <w:pPr>
        <w:shd w:val="clear" w:color="auto" w:fill="FFFFFF" w:themeFill="background1"/>
        <w:spacing w:after="0" w:line="240" w:lineRule="auto"/>
        <w:jc w:val="both"/>
        <w:rPr>
          <w:rFonts w:ascii="Times New Roman" w:hAnsi="Times New Roman" w:cs="Times New Roman"/>
          <w:sz w:val="24"/>
          <w:szCs w:val="24"/>
        </w:rPr>
      </w:pPr>
      <w:r w:rsidRPr="13BF5FC9">
        <w:rPr>
          <w:rFonts w:ascii="Times New Roman" w:hAnsi="Times New Roman" w:cs="Times New Roman"/>
          <w:sz w:val="24"/>
          <w:szCs w:val="24"/>
        </w:rPr>
        <w:t xml:space="preserve">(1) </w:t>
      </w:r>
      <w:r w:rsidRPr="13BF5FC9" w:rsidR="22065F05">
        <w:rPr>
          <w:rFonts w:ascii="Times New Roman" w:hAnsi="Times New Roman" w:cs="Times New Roman"/>
          <w:sz w:val="24"/>
          <w:szCs w:val="24"/>
        </w:rPr>
        <w:t>Käesolev</w:t>
      </w:r>
      <w:r w:rsidRPr="13BF5FC9" w:rsidR="3F06ADC7">
        <w:rPr>
          <w:rFonts w:ascii="Times New Roman" w:hAnsi="Times New Roman" w:cs="Times New Roman"/>
          <w:sz w:val="24"/>
          <w:szCs w:val="24"/>
        </w:rPr>
        <w:t>a</w:t>
      </w:r>
      <w:r w:rsidRPr="13BF5FC9" w:rsidR="22065F05">
        <w:rPr>
          <w:rFonts w:ascii="Times New Roman" w:hAnsi="Times New Roman" w:cs="Times New Roman"/>
          <w:sz w:val="24"/>
          <w:szCs w:val="24"/>
        </w:rPr>
        <w:t xml:space="preserve"> seadus</w:t>
      </w:r>
      <w:r w:rsidRPr="13BF5FC9" w:rsidR="35DC6E15">
        <w:rPr>
          <w:rFonts w:ascii="Times New Roman" w:hAnsi="Times New Roman" w:cs="Times New Roman"/>
          <w:sz w:val="24"/>
          <w:szCs w:val="24"/>
        </w:rPr>
        <w:t>e § 1</w:t>
      </w:r>
      <w:r w:rsidRPr="13BF5FC9" w:rsidR="22065F05">
        <w:rPr>
          <w:rFonts w:ascii="Times New Roman" w:hAnsi="Times New Roman" w:cs="Times New Roman"/>
          <w:sz w:val="24"/>
          <w:szCs w:val="24"/>
        </w:rPr>
        <w:t xml:space="preserve"> </w:t>
      </w:r>
      <w:r w:rsidRPr="00242E02" w:rsidR="00E261CB">
        <w:rPr>
          <w:rFonts w:ascii="Times New Roman" w:hAnsi="Times New Roman" w:cs="Times New Roman"/>
          <w:sz w:val="24"/>
          <w:szCs w:val="24"/>
        </w:rPr>
        <w:t xml:space="preserve">punktid </w:t>
      </w:r>
      <w:r w:rsidRPr="00045F2A" w:rsidR="00E261CB">
        <w:rPr>
          <w:rFonts w:ascii="Times New Roman" w:hAnsi="Times New Roman" w:cs="Times New Roman"/>
          <w:sz w:val="24"/>
          <w:szCs w:val="24"/>
        </w:rPr>
        <w:t>1</w:t>
      </w:r>
      <w:r w:rsidRPr="00045F2A" w:rsidR="003814C1">
        <w:rPr>
          <w:rFonts w:ascii="Times New Roman" w:hAnsi="Times New Roman" w:cs="Times New Roman"/>
          <w:sz w:val="24"/>
          <w:szCs w:val="24"/>
        </w:rPr>
        <w:t>–</w:t>
      </w:r>
      <w:r w:rsidRPr="00045F2A" w:rsidR="00105F91">
        <w:rPr>
          <w:rFonts w:ascii="Times New Roman" w:hAnsi="Times New Roman" w:cs="Times New Roman"/>
          <w:sz w:val="24"/>
          <w:szCs w:val="24"/>
        </w:rPr>
        <w:t>3</w:t>
      </w:r>
      <w:r w:rsidRPr="00045F2A" w:rsidR="00E12CCE">
        <w:rPr>
          <w:rFonts w:ascii="Times New Roman" w:hAnsi="Times New Roman" w:cs="Times New Roman"/>
          <w:sz w:val="24"/>
          <w:szCs w:val="24"/>
        </w:rPr>
        <w:t>, 21</w:t>
      </w:r>
      <w:r w:rsidRPr="00045F2A" w:rsidR="00E67327">
        <w:rPr>
          <w:rFonts w:ascii="Times New Roman" w:hAnsi="Times New Roman" w:cs="Times New Roman"/>
          <w:sz w:val="24"/>
          <w:szCs w:val="24"/>
        </w:rPr>
        <w:t xml:space="preserve"> ja</w:t>
      </w:r>
      <w:r w:rsidRPr="00045F2A" w:rsidR="005F4CB6">
        <w:rPr>
          <w:rFonts w:ascii="Times New Roman" w:hAnsi="Times New Roman" w:cs="Times New Roman"/>
          <w:sz w:val="24"/>
          <w:szCs w:val="24"/>
        </w:rPr>
        <w:t xml:space="preserve"> </w:t>
      </w:r>
      <w:r w:rsidRPr="00045F2A" w:rsidR="00E12CCE">
        <w:rPr>
          <w:rFonts w:ascii="Times New Roman" w:hAnsi="Times New Roman" w:cs="Times New Roman"/>
          <w:sz w:val="24"/>
          <w:szCs w:val="24"/>
        </w:rPr>
        <w:t>22</w:t>
      </w:r>
      <w:r w:rsidR="00E35827">
        <w:rPr>
          <w:rFonts w:ascii="Times New Roman" w:hAnsi="Times New Roman" w:cs="Times New Roman"/>
          <w:sz w:val="24"/>
          <w:szCs w:val="24"/>
        </w:rPr>
        <w:t xml:space="preserve"> </w:t>
      </w:r>
      <w:r w:rsidRPr="00242E02" w:rsidR="00DD6D20">
        <w:rPr>
          <w:rFonts w:ascii="Times New Roman" w:hAnsi="Times New Roman" w:cs="Times New Roman"/>
          <w:sz w:val="24"/>
          <w:szCs w:val="24"/>
        </w:rPr>
        <w:t>jõustu</w:t>
      </w:r>
      <w:r w:rsidRPr="00242E02" w:rsidR="00E261CB">
        <w:rPr>
          <w:rFonts w:ascii="Times New Roman" w:hAnsi="Times New Roman" w:cs="Times New Roman"/>
          <w:sz w:val="24"/>
          <w:szCs w:val="24"/>
        </w:rPr>
        <w:t>vad</w:t>
      </w:r>
      <w:r w:rsidRPr="13BF5FC9" w:rsidR="22065F05">
        <w:rPr>
          <w:rFonts w:ascii="Times New Roman" w:hAnsi="Times New Roman" w:cs="Times New Roman"/>
          <w:sz w:val="24"/>
          <w:szCs w:val="24"/>
        </w:rPr>
        <w:t xml:space="preserve"> </w:t>
      </w:r>
      <w:r w:rsidRPr="13BF5FC9" w:rsidR="0F013351">
        <w:rPr>
          <w:rFonts w:ascii="Times New Roman" w:hAnsi="Times New Roman" w:cs="Times New Roman"/>
          <w:sz w:val="24"/>
          <w:szCs w:val="24"/>
        </w:rPr>
        <w:t>202</w:t>
      </w:r>
      <w:r w:rsidRPr="13BF5FC9" w:rsidR="00961541">
        <w:rPr>
          <w:rFonts w:ascii="Times New Roman" w:hAnsi="Times New Roman" w:cs="Times New Roman"/>
          <w:sz w:val="24"/>
          <w:szCs w:val="24"/>
        </w:rPr>
        <w:t>6</w:t>
      </w:r>
      <w:r w:rsidRPr="13BF5FC9" w:rsidR="0F013351">
        <w:rPr>
          <w:rFonts w:ascii="Times New Roman" w:hAnsi="Times New Roman" w:cs="Times New Roman"/>
          <w:sz w:val="24"/>
          <w:szCs w:val="24"/>
        </w:rPr>
        <w:t xml:space="preserve">. </w:t>
      </w:r>
      <w:r w:rsidRPr="13BF5FC9" w:rsidR="64C073E5">
        <w:rPr>
          <w:rFonts w:ascii="Times New Roman" w:hAnsi="Times New Roman" w:cs="Times New Roman"/>
          <w:sz w:val="24"/>
          <w:szCs w:val="24"/>
        </w:rPr>
        <w:t xml:space="preserve">aasta 1. </w:t>
      </w:r>
      <w:r w:rsidRPr="13BF5FC9" w:rsidR="6BA27A6C">
        <w:rPr>
          <w:rFonts w:ascii="Times New Roman" w:hAnsi="Times New Roman" w:cs="Times New Roman"/>
          <w:sz w:val="24"/>
          <w:szCs w:val="24"/>
        </w:rPr>
        <w:t>j</w:t>
      </w:r>
      <w:r w:rsidRPr="13BF5FC9" w:rsidR="00961541">
        <w:rPr>
          <w:rFonts w:ascii="Times New Roman" w:hAnsi="Times New Roman" w:cs="Times New Roman"/>
          <w:sz w:val="24"/>
          <w:szCs w:val="24"/>
        </w:rPr>
        <w:t>aanuaril</w:t>
      </w:r>
      <w:r w:rsidRPr="13BF5FC9" w:rsidR="64C073E5">
        <w:rPr>
          <w:rFonts w:ascii="Times New Roman" w:hAnsi="Times New Roman" w:cs="Times New Roman"/>
          <w:sz w:val="24"/>
          <w:szCs w:val="24"/>
        </w:rPr>
        <w:t>.</w:t>
      </w:r>
    </w:p>
    <w:p w:rsidR="00B94490" w:rsidP="00B94490" w:rsidRDefault="00B94490" w14:paraId="175F7C03" w14:textId="77777777">
      <w:pPr>
        <w:shd w:val="clear" w:color="auto" w:fill="FFFFFF" w:themeFill="background1"/>
        <w:spacing w:after="0" w:line="240" w:lineRule="auto"/>
        <w:jc w:val="both"/>
        <w:rPr>
          <w:rFonts w:ascii="Times New Roman" w:hAnsi="Times New Roman" w:cs="Times New Roman"/>
          <w:sz w:val="24"/>
          <w:szCs w:val="24"/>
        </w:rPr>
      </w:pPr>
    </w:p>
    <w:p w:rsidRPr="00640CBA" w:rsidR="00F37A49" w:rsidP="00B94490" w:rsidRDefault="00F37A49" w14:paraId="672F0643" w14:textId="62CB9F5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F37A49">
        <w:rPr>
          <w:rFonts w:ascii="Times New Roman" w:hAnsi="Times New Roman" w:cs="Times New Roman"/>
          <w:sz w:val="24"/>
          <w:szCs w:val="24"/>
        </w:rPr>
        <w:t xml:space="preserve">Käesoleva seaduse § 1 punktid </w:t>
      </w:r>
      <w:r w:rsidR="00B01A28">
        <w:rPr>
          <w:rFonts w:ascii="Times New Roman" w:hAnsi="Times New Roman" w:cs="Times New Roman"/>
          <w:sz w:val="24"/>
          <w:szCs w:val="24"/>
        </w:rPr>
        <w:t>5</w:t>
      </w:r>
      <w:r w:rsidRPr="00F37A49">
        <w:rPr>
          <w:rFonts w:ascii="Times New Roman" w:hAnsi="Times New Roman" w:cs="Times New Roman"/>
          <w:sz w:val="24"/>
          <w:szCs w:val="24"/>
        </w:rPr>
        <w:t xml:space="preserve">, </w:t>
      </w:r>
      <w:r w:rsidR="00B01A28">
        <w:rPr>
          <w:rFonts w:ascii="Times New Roman" w:hAnsi="Times New Roman" w:cs="Times New Roman"/>
          <w:sz w:val="24"/>
          <w:szCs w:val="24"/>
        </w:rPr>
        <w:t>6</w:t>
      </w:r>
      <w:r w:rsidRPr="00F37A49">
        <w:rPr>
          <w:rFonts w:ascii="Times New Roman" w:hAnsi="Times New Roman" w:cs="Times New Roman"/>
          <w:sz w:val="24"/>
          <w:szCs w:val="24"/>
        </w:rPr>
        <w:t xml:space="preserve">, </w:t>
      </w:r>
      <w:r w:rsidR="00043886">
        <w:rPr>
          <w:rFonts w:ascii="Times New Roman" w:hAnsi="Times New Roman" w:cs="Times New Roman"/>
          <w:sz w:val="24"/>
          <w:szCs w:val="24"/>
        </w:rPr>
        <w:t>10</w:t>
      </w:r>
      <w:r w:rsidRPr="00F37A49">
        <w:rPr>
          <w:rFonts w:ascii="Times New Roman" w:hAnsi="Times New Roman" w:cs="Times New Roman"/>
          <w:sz w:val="24"/>
          <w:szCs w:val="24"/>
        </w:rPr>
        <w:t xml:space="preserve">, </w:t>
      </w:r>
      <w:r w:rsidR="00043886">
        <w:rPr>
          <w:rFonts w:ascii="Times New Roman" w:hAnsi="Times New Roman" w:cs="Times New Roman"/>
          <w:sz w:val="24"/>
          <w:szCs w:val="24"/>
        </w:rPr>
        <w:t>11</w:t>
      </w:r>
      <w:r w:rsidRPr="00F37A49">
        <w:rPr>
          <w:rFonts w:ascii="Times New Roman" w:hAnsi="Times New Roman" w:cs="Times New Roman"/>
          <w:sz w:val="24"/>
          <w:szCs w:val="24"/>
        </w:rPr>
        <w:t>, 1</w:t>
      </w:r>
      <w:r w:rsidR="000A71A7">
        <w:rPr>
          <w:rFonts w:ascii="Times New Roman" w:hAnsi="Times New Roman" w:cs="Times New Roman"/>
          <w:sz w:val="24"/>
          <w:szCs w:val="24"/>
        </w:rPr>
        <w:t>7</w:t>
      </w:r>
      <w:r w:rsidRPr="00F37A49">
        <w:rPr>
          <w:rFonts w:ascii="Times New Roman" w:hAnsi="Times New Roman" w:cs="Times New Roman"/>
          <w:sz w:val="24"/>
          <w:szCs w:val="24"/>
        </w:rPr>
        <w:t>, 1</w:t>
      </w:r>
      <w:r w:rsidR="000A71A7">
        <w:rPr>
          <w:rFonts w:ascii="Times New Roman" w:hAnsi="Times New Roman" w:cs="Times New Roman"/>
          <w:sz w:val="24"/>
          <w:szCs w:val="24"/>
        </w:rPr>
        <w:t>8</w:t>
      </w:r>
      <w:r w:rsidRPr="00F37A49">
        <w:rPr>
          <w:rFonts w:ascii="Times New Roman" w:hAnsi="Times New Roman" w:cs="Times New Roman"/>
          <w:sz w:val="24"/>
          <w:szCs w:val="24"/>
        </w:rPr>
        <w:t xml:space="preserve"> ja </w:t>
      </w:r>
      <w:r w:rsidR="000A71A7">
        <w:rPr>
          <w:rFonts w:ascii="Times New Roman" w:hAnsi="Times New Roman" w:cs="Times New Roman"/>
          <w:sz w:val="24"/>
          <w:szCs w:val="24"/>
        </w:rPr>
        <w:t>20</w:t>
      </w:r>
      <w:r w:rsidRPr="00F37A49">
        <w:rPr>
          <w:rFonts w:ascii="Times New Roman" w:hAnsi="Times New Roman" w:cs="Times New Roman"/>
          <w:sz w:val="24"/>
          <w:szCs w:val="24"/>
        </w:rPr>
        <w:t xml:space="preserve"> jõustuvad 2027. aasta 1. aprillil.</w:t>
      </w:r>
    </w:p>
    <w:p w:rsidR="34C63AD9" w:rsidP="34C63AD9" w:rsidRDefault="34C63AD9" w14:paraId="7F8AD7D3" w14:textId="26A95180">
      <w:pPr>
        <w:shd w:val="clear" w:color="auto" w:fill="FFFFFF" w:themeFill="background1"/>
        <w:spacing w:after="0" w:line="240" w:lineRule="auto"/>
        <w:jc w:val="both"/>
        <w:rPr>
          <w:rFonts w:ascii="Times New Roman" w:hAnsi="Times New Roman" w:cs="Times New Roman"/>
          <w:sz w:val="24"/>
          <w:szCs w:val="24"/>
        </w:rPr>
      </w:pPr>
    </w:p>
    <w:p w:rsidRPr="009B6A5D" w:rsidR="008D04C2" w:rsidP="007C2916" w:rsidRDefault="008D04C2" w14:paraId="27EBA3E4" w14:textId="77777777">
      <w:pPr>
        <w:shd w:val="clear" w:color="auto" w:fill="FFFFFF" w:themeFill="background1"/>
        <w:spacing w:after="0" w:line="240" w:lineRule="auto"/>
        <w:jc w:val="both"/>
        <w:rPr>
          <w:rFonts w:ascii="Times New Roman" w:hAnsi="Times New Roman" w:cs="Times New Roman"/>
          <w:sz w:val="24"/>
          <w:szCs w:val="24"/>
        </w:rPr>
      </w:pPr>
    </w:p>
    <w:p w:rsidR="001D19AA" w:rsidP="005B6FEE" w:rsidRDefault="001D19AA" w14:paraId="0F71DF31" w14:textId="77777777">
      <w:pPr>
        <w:suppressAutoHyphens/>
        <w:spacing w:after="0" w:line="240" w:lineRule="auto"/>
        <w:jc w:val="both"/>
        <w:rPr>
          <w:rFonts w:ascii="Times New Roman" w:hAnsi="Times New Roman" w:eastAsia="Times New Roman" w:cs="Times New Roman"/>
          <w:color w:val="000000"/>
          <w:sz w:val="24"/>
          <w:szCs w:val="24"/>
          <w:lang w:eastAsia="et-EE"/>
        </w:rPr>
      </w:pPr>
      <w:bookmarkStart w:name="_Hlk66788165" w:id="20"/>
    </w:p>
    <w:p w:rsidRPr="001D19AA" w:rsidR="001D19AA" w:rsidP="001D19AA" w:rsidRDefault="001D19AA" w14:paraId="367A8D41" w14:textId="1F71B040">
      <w:pPr>
        <w:suppressAutoHyphens/>
        <w:spacing w:after="0" w:line="240" w:lineRule="auto"/>
        <w:ind w:hanging="11"/>
        <w:jc w:val="both"/>
        <w:rPr>
          <w:rFonts w:ascii="Times New Roman" w:hAnsi="Times New Roman" w:eastAsia="Times New Roman" w:cs="Times New Roman"/>
          <w:color w:val="000000"/>
          <w:sz w:val="24"/>
          <w:szCs w:val="24"/>
          <w:lang w:eastAsia="et-EE"/>
        </w:rPr>
      </w:pPr>
      <w:r w:rsidRPr="001D19AA">
        <w:rPr>
          <w:rFonts w:ascii="Times New Roman" w:hAnsi="Times New Roman" w:eastAsia="Times New Roman" w:cs="Times New Roman"/>
          <w:color w:val="000000"/>
          <w:sz w:val="24"/>
          <w:szCs w:val="24"/>
          <w:lang w:eastAsia="et-EE"/>
        </w:rPr>
        <w:t>Lauri Hussar</w:t>
      </w:r>
    </w:p>
    <w:p w:rsidRPr="001D19AA" w:rsidR="001D19AA" w:rsidP="001D19AA" w:rsidRDefault="001D19AA" w14:paraId="1689D686" w14:textId="77777777">
      <w:pPr>
        <w:widowControl w:val="0"/>
        <w:suppressAutoHyphens/>
        <w:autoSpaceDN w:val="0"/>
        <w:spacing w:after="0" w:line="240" w:lineRule="auto"/>
        <w:jc w:val="both"/>
        <w:textAlignment w:val="baseline"/>
        <w:rPr>
          <w:rFonts w:ascii="Times New Roman" w:hAnsi="Times New Roman" w:eastAsia="Arial Unicode MS" w:cs="Times New Roman"/>
          <w:kern w:val="3"/>
          <w:sz w:val="24"/>
          <w:szCs w:val="24"/>
          <w:lang w:eastAsia="et-EE"/>
        </w:rPr>
      </w:pPr>
      <w:r w:rsidRPr="001D19AA">
        <w:rPr>
          <w:rFonts w:ascii="Times New Roman" w:hAnsi="Times New Roman" w:eastAsia="Arial Unicode MS" w:cs="Times New Roman"/>
          <w:kern w:val="3"/>
          <w:sz w:val="24"/>
          <w:szCs w:val="24"/>
          <w:lang w:eastAsia="et-EE"/>
        </w:rPr>
        <w:t>Riigikogu esimees</w:t>
      </w:r>
    </w:p>
    <w:p w:rsidRPr="001D19AA" w:rsidR="001D19AA" w:rsidP="001D19AA" w:rsidRDefault="001D19AA" w14:paraId="40F79956" w14:textId="77777777">
      <w:pPr>
        <w:widowControl w:val="0"/>
        <w:tabs>
          <w:tab w:val="left" w:pos="0"/>
        </w:tabs>
        <w:suppressAutoHyphens/>
        <w:autoSpaceDN w:val="0"/>
        <w:spacing w:after="0" w:line="240" w:lineRule="auto"/>
        <w:jc w:val="both"/>
        <w:textAlignment w:val="baseline"/>
        <w:rPr>
          <w:rFonts w:ascii="Times New Roman" w:hAnsi="Times New Roman" w:eastAsia="Arial Unicode MS" w:cs="Times New Roman"/>
          <w:kern w:val="3"/>
          <w:sz w:val="24"/>
          <w:szCs w:val="24"/>
          <w:lang w:eastAsia="et-EE"/>
        </w:rPr>
      </w:pPr>
    </w:p>
    <w:p w:rsidRPr="001D19AA" w:rsidR="001D19AA" w:rsidP="001D19AA" w:rsidRDefault="001D19AA" w14:paraId="3C7A4E4A" w14:textId="77777777">
      <w:pPr>
        <w:widowControl w:val="0"/>
        <w:pBdr>
          <w:bottom w:val="single" w:color="auto" w:sz="12" w:space="11"/>
        </w:pBdr>
        <w:suppressAutoHyphens/>
        <w:autoSpaceDN w:val="0"/>
        <w:spacing w:after="0" w:line="240" w:lineRule="auto"/>
        <w:jc w:val="both"/>
        <w:textAlignment w:val="baseline"/>
        <w:rPr>
          <w:rFonts w:ascii="Times New Roman" w:hAnsi="Times New Roman" w:eastAsia="Arial Unicode MS" w:cs="Times New Roman"/>
          <w:kern w:val="3"/>
          <w:sz w:val="24"/>
          <w:szCs w:val="24"/>
          <w:lang w:eastAsia="et-EE"/>
        </w:rPr>
      </w:pPr>
      <w:r w:rsidRPr="001D19AA">
        <w:rPr>
          <w:rFonts w:ascii="Times New Roman" w:hAnsi="Times New Roman" w:eastAsia="Arial Unicode MS" w:cs="Times New Roman"/>
          <w:kern w:val="3"/>
          <w:sz w:val="24"/>
          <w:szCs w:val="24"/>
          <w:lang w:eastAsia="et-EE"/>
        </w:rPr>
        <w:t>Tallinn,</w:t>
      </w:r>
      <w:r w:rsidRPr="001D19AA">
        <w:rPr>
          <w:rFonts w:ascii="Times New Roman" w:hAnsi="Times New Roman" w:eastAsia="Arial Unicode MS" w:cs="Times New Roman"/>
          <w:kern w:val="3"/>
          <w:sz w:val="24"/>
          <w:szCs w:val="24"/>
          <w:lang w:eastAsia="et-EE"/>
        </w:rPr>
        <w:tab/>
      </w:r>
      <w:r w:rsidRPr="001D19AA">
        <w:rPr>
          <w:rFonts w:ascii="Times New Roman" w:hAnsi="Times New Roman" w:eastAsia="Arial Unicode MS" w:cs="Times New Roman"/>
          <w:kern w:val="3"/>
          <w:sz w:val="24"/>
          <w:szCs w:val="24"/>
          <w:lang w:eastAsia="et-EE"/>
        </w:rPr>
        <w:tab/>
      </w:r>
      <w:r w:rsidRPr="001D19AA">
        <w:rPr>
          <w:rFonts w:ascii="Times New Roman" w:hAnsi="Times New Roman" w:eastAsia="Arial Unicode MS" w:cs="Times New Roman"/>
          <w:kern w:val="3"/>
          <w:sz w:val="24"/>
          <w:szCs w:val="24"/>
          <w:lang w:eastAsia="et-EE"/>
        </w:rPr>
        <w:t>2025</w:t>
      </w:r>
    </w:p>
    <w:bookmarkEnd w:id="20"/>
    <w:p w:rsidR="001D19AA" w:rsidP="001D19AA" w:rsidRDefault="001D19AA" w14:paraId="71B7D3AC" w14:textId="3A2AB90D">
      <w:pPr>
        <w:pBdr>
          <w:top w:val="single" w:color="auto" w:sz="4" w:space="0"/>
        </w:pBdr>
        <w:spacing w:after="0" w:line="240" w:lineRule="auto"/>
        <w:jc w:val="both"/>
        <w:rPr>
          <w:rFonts w:ascii="Times New Roman" w:hAnsi="Times New Roman" w:eastAsia="Arial Unicode MS" w:cs="Times New Roman"/>
          <w:kern w:val="3"/>
          <w:sz w:val="24"/>
          <w:szCs w:val="24"/>
          <w:lang w:eastAsia="et-EE"/>
        </w:rPr>
      </w:pPr>
      <w:r w:rsidRPr="001D19AA">
        <w:rPr>
          <w:rFonts w:ascii="Times New Roman" w:hAnsi="Times New Roman" w:eastAsia="Arial Unicode MS" w:cs="Times New Roman"/>
          <w:kern w:val="3"/>
          <w:sz w:val="24"/>
          <w:szCs w:val="24"/>
          <w:lang w:eastAsia="et-EE"/>
        </w:rPr>
        <w:t>Algatab Vabariigi Valitsus</w:t>
      </w:r>
    </w:p>
    <w:p w:rsidRPr="001D19AA" w:rsidR="00961541" w:rsidP="001D19AA" w:rsidRDefault="00961541" w14:paraId="2AF6CDCC" w14:textId="77777777">
      <w:pPr>
        <w:pBdr>
          <w:top w:val="single" w:color="auto" w:sz="4" w:space="0"/>
        </w:pBdr>
        <w:spacing w:after="0" w:line="240" w:lineRule="auto"/>
        <w:jc w:val="both"/>
        <w:rPr>
          <w:rFonts w:ascii="Times New Roman" w:hAnsi="Times New Roman" w:eastAsia="Arial Unicode MS" w:cs="Times New Roman"/>
          <w:kern w:val="3"/>
          <w:sz w:val="24"/>
          <w:szCs w:val="24"/>
          <w:lang w:eastAsia="et-EE"/>
        </w:rPr>
      </w:pPr>
    </w:p>
    <w:p w:rsidRPr="001D19AA" w:rsidR="001D19AA" w:rsidP="001D19AA" w:rsidRDefault="001D19AA" w14:paraId="1BECE250" w14:textId="77777777">
      <w:pPr>
        <w:pBdr>
          <w:top w:val="single" w:color="auto" w:sz="4" w:space="0"/>
        </w:pBdr>
        <w:spacing w:after="0" w:line="240" w:lineRule="auto"/>
        <w:jc w:val="both"/>
        <w:rPr>
          <w:rFonts w:ascii="Times New Roman" w:hAnsi="Times New Roman" w:eastAsia="Arial Unicode MS" w:cs="Times New Roman"/>
          <w:kern w:val="3"/>
          <w:sz w:val="24"/>
          <w:szCs w:val="24"/>
          <w:lang w:eastAsia="et-EE"/>
        </w:rPr>
      </w:pPr>
      <w:r w:rsidRPr="001D19AA">
        <w:rPr>
          <w:rFonts w:ascii="Times New Roman" w:hAnsi="Times New Roman" w:eastAsia="Arial Unicode MS" w:cs="Times New Roman"/>
          <w:kern w:val="3"/>
          <w:sz w:val="24"/>
          <w:szCs w:val="24"/>
          <w:lang w:eastAsia="et-EE"/>
        </w:rPr>
        <w:t>(allkirjastatud digitaalselt)</w:t>
      </w:r>
    </w:p>
    <w:p w:rsidR="00C70FFC" w:rsidP="001D19AA" w:rsidRDefault="00C70FFC" w14:paraId="72C644F0" w14:textId="6D4A1972">
      <w:pPr>
        <w:pBdr>
          <w:top w:val="single" w:color="auto" w:sz="4" w:space="0"/>
        </w:pBdr>
        <w:spacing w:after="0" w:line="240" w:lineRule="auto"/>
        <w:jc w:val="both"/>
        <w:rPr>
          <w:rFonts w:ascii="Times New Roman" w:hAnsi="Times New Roman" w:cs="Times New Roman"/>
          <w:sz w:val="24"/>
          <w:szCs w:val="24"/>
        </w:rPr>
      </w:pPr>
    </w:p>
    <w:sectPr w:rsidR="00C70FFC" w:rsidSect="0030013B">
      <w:footerReference w:type="default" r:id="rId15"/>
      <w:pgSz w:w="11906" w:h="16838" w:orient="portrait"/>
      <w:pgMar w:top="1134" w:right="1134" w:bottom="1134" w:left="1701"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4F16" w:rsidP="009C25FA" w:rsidRDefault="00B24F16" w14:paraId="044BADE7" w14:textId="77777777">
      <w:pPr>
        <w:spacing w:after="0" w:line="240" w:lineRule="auto"/>
      </w:pPr>
      <w:r>
        <w:separator/>
      </w:r>
    </w:p>
  </w:endnote>
  <w:endnote w:type="continuationSeparator" w:id="0">
    <w:p w:rsidR="00B24F16" w:rsidP="009C25FA" w:rsidRDefault="00B24F16" w14:paraId="53D7C675" w14:textId="77777777">
      <w:pPr>
        <w:spacing w:after="0" w:line="240" w:lineRule="auto"/>
      </w:pPr>
      <w:r>
        <w:continuationSeparator/>
      </w:r>
    </w:p>
  </w:endnote>
  <w:endnote w:type="continuationNotice" w:id="1">
    <w:p w:rsidR="00B24F16" w:rsidRDefault="00B24F16" w14:paraId="51FD808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4889478"/>
      <w:docPartObj>
        <w:docPartGallery w:val="Page Numbers (Bottom of Page)"/>
        <w:docPartUnique/>
      </w:docPartObj>
    </w:sdtPr>
    <w:sdtEndPr/>
    <w:sdtContent>
      <w:p w:rsidR="00232A00" w:rsidRDefault="00232A00" w14:paraId="741C9BAA" w14:textId="5297B05C">
        <w:pPr>
          <w:pStyle w:val="Footer"/>
          <w:jc w:val="center"/>
        </w:pPr>
        <w:r>
          <w:fldChar w:fldCharType="begin"/>
        </w:r>
        <w:r>
          <w:instrText>PAGE   \* MERGEFORMAT</w:instrText>
        </w:r>
        <w:r>
          <w:fldChar w:fldCharType="separate"/>
        </w:r>
        <w:r>
          <w:t>2</w:t>
        </w:r>
        <w:r>
          <w:fldChar w:fldCharType="end"/>
        </w:r>
      </w:p>
    </w:sdtContent>
  </w:sdt>
  <w:p w:rsidR="009C25FA" w:rsidRDefault="009C25FA" w14:paraId="2E89AFE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4F16" w:rsidP="009C25FA" w:rsidRDefault="00B24F16" w14:paraId="4DAF77AB" w14:textId="77777777">
      <w:pPr>
        <w:spacing w:after="0" w:line="240" w:lineRule="auto"/>
      </w:pPr>
      <w:r>
        <w:separator/>
      </w:r>
    </w:p>
  </w:footnote>
  <w:footnote w:type="continuationSeparator" w:id="0">
    <w:p w:rsidR="00B24F16" w:rsidP="009C25FA" w:rsidRDefault="00B24F16" w14:paraId="034AB5D1" w14:textId="77777777">
      <w:pPr>
        <w:spacing w:after="0" w:line="240" w:lineRule="auto"/>
      </w:pPr>
      <w:r>
        <w:continuationSeparator/>
      </w:r>
    </w:p>
  </w:footnote>
  <w:footnote w:type="continuationNotice" w:id="1">
    <w:p w:rsidR="00B24F16" w:rsidRDefault="00B24F16" w14:paraId="4977C23B"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16E7"/>
    <w:multiLevelType w:val="hybridMultilevel"/>
    <w:tmpl w:val="C6346A1E"/>
    <w:lvl w:ilvl="0" w:tplc="6E123E92">
      <w:start w:val="1"/>
      <w:numFmt w:val="decimal"/>
      <w:lvlText w:val="%1."/>
      <w:lvlJc w:val="left"/>
      <w:pPr>
        <w:ind w:left="1020" w:hanging="360"/>
      </w:pPr>
    </w:lvl>
    <w:lvl w:ilvl="1" w:tplc="B34CF676">
      <w:start w:val="1"/>
      <w:numFmt w:val="decimal"/>
      <w:lvlText w:val="%2."/>
      <w:lvlJc w:val="left"/>
      <w:pPr>
        <w:ind w:left="1020" w:hanging="360"/>
      </w:pPr>
    </w:lvl>
    <w:lvl w:ilvl="2" w:tplc="D3A85D3E">
      <w:start w:val="1"/>
      <w:numFmt w:val="decimal"/>
      <w:lvlText w:val="%3."/>
      <w:lvlJc w:val="left"/>
      <w:pPr>
        <w:ind w:left="1020" w:hanging="360"/>
      </w:pPr>
    </w:lvl>
    <w:lvl w:ilvl="3" w:tplc="A4864C78">
      <w:start w:val="1"/>
      <w:numFmt w:val="decimal"/>
      <w:lvlText w:val="%4."/>
      <w:lvlJc w:val="left"/>
      <w:pPr>
        <w:ind w:left="1020" w:hanging="360"/>
      </w:pPr>
    </w:lvl>
    <w:lvl w:ilvl="4" w:tplc="0C34A85A">
      <w:start w:val="1"/>
      <w:numFmt w:val="decimal"/>
      <w:lvlText w:val="%5."/>
      <w:lvlJc w:val="left"/>
      <w:pPr>
        <w:ind w:left="1020" w:hanging="360"/>
      </w:pPr>
    </w:lvl>
    <w:lvl w:ilvl="5" w:tplc="35DA4082">
      <w:start w:val="1"/>
      <w:numFmt w:val="decimal"/>
      <w:lvlText w:val="%6."/>
      <w:lvlJc w:val="left"/>
      <w:pPr>
        <w:ind w:left="1020" w:hanging="360"/>
      </w:pPr>
    </w:lvl>
    <w:lvl w:ilvl="6" w:tplc="36D4DC46">
      <w:start w:val="1"/>
      <w:numFmt w:val="decimal"/>
      <w:lvlText w:val="%7."/>
      <w:lvlJc w:val="left"/>
      <w:pPr>
        <w:ind w:left="1020" w:hanging="360"/>
      </w:pPr>
    </w:lvl>
    <w:lvl w:ilvl="7" w:tplc="145A100C">
      <w:start w:val="1"/>
      <w:numFmt w:val="decimal"/>
      <w:lvlText w:val="%8."/>
      <w:lvlJc w:val="left"/>
      <w:pPr>
        <w:ind w:left="1020" w:hanging="360"/>
      </w:pPr>
    </w:lvl>
    <w:lvl w:ilvl="8" w:tplc="14A08426">
      <w:start w:val="1"/>
      <w:numFmt w:val="decimal"/>
      <w:lvlText w:val="%9."/>
      <w:lvlJc w:val="left"/>
      <w:pPr>
        <w:ind w:left="1020" w:hanging="360"/>
      </w:pPr>
    </w:lvl>
  </w:abstractNum>
  <w:abstractNum w:abstractNumId="1" w15:restartNumberingAfterBreak="0">
    <w:nsid w:val="03561FA5"/>
    <w:multiLevelType w:val="hybridMultilevel"/>
    <w:tmpl w:val="EF063DD2"/>
    <w:lvl w:ilvl="0" w:tplc="910610C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7B5C53"/>
    <w:multiLevelType w:val="hybridMultilevel"/>
    <w:tmpl w:val="A7D66D6A"/>
    <w:lvl w:ilvl="0" w:tplc="B4301BC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387D2B"/>
    <w:multiLevelType w:val="hybridMultilevel"/>
    <w:tmpl w:val="2F6241C4"/>
    <w:lvl w:ilvl="0" w:tplc="656C6A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7173A8"/>
    <w:multiLevelType w:val="hybridMultilevel"/>
    <w:tmpl w:val="07C09E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0840E3"/>
    <w:multiLevelType w:val="hybridMultilevel"/>
    <w:tmpl w:val="E384EEA4"/>
    <w:lvl w:ilvl="0" w:tplc="4726E62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F7F131A"/>
    <w:multiLevelType w:val="hybridMultilevel"/>
    <w:tmpl w:val="617EB472"/>
    <w:lvl w:ilvl="0" w:tplc="ADAC102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9C4C6E"/>
    <w:multiLevelType w:val="hybridMultilevel"/>
    <w:tmpl w:val="623E4A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3B50757"/>
    <w:multiLevelType w:val="hybridMultilevel"/>
    <w:tmpl w:val="199E224C"/>
    <w:lvl w:ilvl="0" w:tplc="AE52F33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6FF3B60"/>
    <w:multiLevelType w:val="hybridMultilevel"/>
    <w:tmpl w:val="658AE0C8"/>
    <w:lvl w:ilvl="0" w:tplc="A4F243E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C6B38B3"/>
    <w:multiLevelType w:val="hybridMultilevel"/>
    <w:tmpl w:val="7388B5D0"/>
    <w:lvl w:ilvl="0" w:tplc="C1464E7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F691539"/>
    <w:multiLevelType w:val="hybridMultilevel"/>
    <w:tmpl w:val="821000F6"/>
    <w:lvl w:ilvl="0" w:tplc="575C00C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02B1461"/>
    <w:multiLevelType w:val="hybridMultilevel"/>
    <w:tmpl w:val="E866221E"/>
    <w:lvl w:ilvl="0" w:tplc="2FCAA4A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331B2B"/>
    <w:multiLevelType w:val="hybridMultilevel"/>
    <w:tmpl w:val="4F221986"/>
    <w:lvl w:ilvl="0" w:tplc="F846344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28600A3"/>
    <w:multiLevelType w:val="hybridMultilevel"/>
    <w:tmpl w:val="8616A1A8"/>
    <w:lvl w:ilvl="0" w:tplc="E2EAF1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5C57DA5"/>
    <w:multiLevelType w:val="hybridMultilevel"/>
    <w:tmpl w:val="AB4C099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B97966"/>
    <w:multiLevelType w:val="hybridMultilevel"/>
    <w:tmpl w:val="256032F8"/>
    <w:lvl w:ilvl="0" w:tplc="76F867B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B8B7D21"/>
    <w:multiLevelType w:val="hybridMultilevel"/>
    <w:tmpl w:val="1D38629C"/>
    <w:lvl w:ilvl="0" w:tplc="1ECA771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20A354E"/>
    <w:multiLevelType w:val="hybridMultilevel"/>
    <w:tmpl w:val="76A62CFE"/>
    <w:lvl w:ilvl="0" w:tplc="8BA838B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24A467D"/>
    <w:multiLevelType w:val="hybridMultilevel"/>
    <w:tmpl w:val="53EE4D40"/>
    <w:lvl w:ilvl="0" w:tplc="0A6E8E8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B0C5CD8"/>
    <w:multiLevelType w:val="hybridMultilevel"/>
    <w:tmpl w:val="F470286E"/>
    <w:lvl w:ilvl="0" w:tplc="CA58379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CE0E69"/>
    <w:multiLevelType w:val="hybridMultilevel"/>
    <w:tmpl w:val="F55E99A4"/>
    <w:lvl w:ilvl="0" w:tplc="FABE16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508546F"/>
    <w:multiLevelType w:val="hybridMultilevel"/>
    <w:tmpl w:val="BCEC3D0A"/>
    <w:lvl w:ilvl="0" w:tplc="EC2A90A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51C6C51"/>
    <w:multiLevelType w:val="hybridMultilevel"/>
    <w:tmpl w:val="0494DA9C"/>
    <w:lvl w:ilvl="0" w:tplc="3104F3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58E611A"/>
    <w:multiLevelType w:val="hybridMultilevel"/>
    <w:tmpl w:val="F45046C8"/>
    <w:lvl w:ilvl="0" w:tplc="A2CA94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70B0C83"/>
    <w:multiLevelType w:val="hybridMultilevel"/>
    <w:tmpl w:val="31887E98"/>
    <w:lvl w:ilvl="0" w:tplc="5EDEF15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5780429"/>
    <w:multiLevelType w:val="hybridMultilevel"/>
    <w:tmpl w:val="FD5AE9D8"/>
    <w:lvl w:ilvl="0" w:tplc="C972BE78">
      <w:start w:val="1"/>
      <w:numFmt w:val="decimal"/>
      <w:lvlText w:val="%1)"/>
      <w:lvlJc w:val="left"/>
      <w:pPr>
        <w:ind w:left="1080" w:hanging="360"/>
      </w:pPr>
      <w:rPr>
        <w:b/>
        <w:bCs/>
      </w:rPr>
    </w:lvl>
    <w:lvl w:ilvl="1" w:tplc="A56CAA32">
      <w:start w:val="1"/>
      <w:numFmt w:val="lowerLetter"/>
      <w:lvlText w:val="%2."/>
      <w:lvlJc w:val="left"/>
      <w:pPr>
        <w:ind w:left="1800" w:hanging="360"/>
      </w:pPr>
    </w:lvl>
    <w:lvl w:ilvl="2" w:tplc="BE5A37F2">
      <w:start w:val="1"/>
      <w:numFmt w:val="lowerRoman"/>
      <w:lvlText w:val="%3."/>
      <w:lvlJc w:val="right"/>
      <w:pPr>
        <w:ind w:left="2520" w:hanging="180"/>
      </w:pPr>
    </w:lvl>
    <w:lvl w:ilvl="3" w:tplc="CAD61210">
      <w:start w:val="1"/>
      <w:numFmt w:val="decimal"/>
      <w:lvlText w:val="%4."/>
      <w:lvlJc w:val="left"/>
      <w:pPr>
        <w:ind w:left="3240" w:hanging="360"/>
      </w:pPr>
    </w:lvl>
    <w:lvl w:ilvl="4" w:tplc="2C6C962E">
      <w:start w:val="1"/>
      <w:numFmt w:val="lowerLetter"/>
      <w:lvlText w:val="%5."/>
      <w:lvlJc w:val="left"/>
      <w:pPr>
        <w:ind w:left="3960" w:hanging="360"/>
      </w:pPr>
    </w:lvl>
    <w:lvl w:ilvl="5" w:tplc="FC26E6A8">
      <w:start w:val="1"/>
      <w:numFmt w:val="lowerRoman"/>
      <w:lvlText w:val="%6."/>
      <w:lvlJc w:val="right"/>
      <w:pPr>
        <w:ind w:left="4680" w:hanging="180"/>
      </w:pPr>
    </w:lvl>
    <w:lvl w:ilvl="6" w:tplc="5AB0AD40">
      <w:start w:val="1"/>
      <w:numFmt w:val="decimal"/>
      <w:lvlText w:val="%7."/>
      <w:lvlJc w:val="left"/>
      <w:pPr>
        <w:ind w:left="5400" w:hanging="360"/>
      </w:pPr>
    </w:lvl>
    <w:lvl w:ilvl="7" w:tplc="12CC7134">
      <w:start w:val="1"/>
      <w:numFmt w:val="lowerLetter"/>
      <w:lvlText w:val="%8."/>
      <w:lvlJc w:val="left"/>
      <w:pPr>
        <w:ind w:left="6120" w:hanging="360"/>
      </w:pPr>
    </w:lvl>
    <w:lvl w:ilvl="8" w:tplc="3452AEDA">
      <w:start w:val="1"/>
      <w:numFmt w:val="lowerRoman"/>
      <w:lvlText w:val="%9."/>
      <w:lvlJc w:val="right"/>
      <w:pPr>
        <w:ind w:left="6840" w:hanging="180"/>
      </w:pPr>
    </w:lvl>
  </w:abstractNum>
  <w:abstractNum w:abstractNumId="27" w15:restartNumberingAfterBreak="0">
    <w:nsid w:val="7A0A2949"/>
    <w:multiLevelType w:val="hybridMultilevel"/>
    <w:tmpl w:val="1512C0D8"/>
    <w:lvl w:ilvl="0" w:tplc="6DEED4A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58284891">
    <w:abstractNumId w:val="26"/>
  </w:num>
  <w:num w:numId="2" w16cid:durableId="203518760">
    <w:abstractNumId w:val="19"/>
  </w:num>
  <w:num w:numId="3" w16cid:durableId="905342899">
    <w:abstractNumId w:val="14"/>
  </w:num>
  <w:num w:numId="4" w16cid:durableId="1081953325">
    <w:abstractNumId w:val="17"/>
  </w:num>
  <w:num w:numId="5" w16cid:durableId="126550286">
    <w:abstractNumId w:val="3"/>
  </w:num>
  <w:num w:numId="6" w16cid:durableId="1088769983">
    <w:abstractNumId w:val="5"/>
  </w:num>
  <w:num w:numId="7" w16cid:durableId="1511526937">
    <w:abstractNumId w:val="22"/>
  </w:num>
  <w:num w:numId="8" w16cid:durableId="35736577">
    <w:abstractNumId w:val="13"/>
  </w:num>
  <w:num w:numId="9" w16cid:durableId="1022826584">
    <w:abstractNumId w:val="12"/>
  </w:num>
  <w:num w:numId="10" w16cid:durableId="1094937789">
    <w:abstractNumId w:val="2"/>
  </w:num>
  <w:num w:numId="11" w16cid:durableId="1691564311">
    <w:abstractNumId w:val="8"/>
  </w:num>
  <w:num w:numId="12" w16cid:durableId="292714453">
    <w:abstractNumId w:val="0"/>
  </w:num>
  <w:num w:numId="13" w16cid:durableId="379015848">
    <w:abstractNumId w:val="18"/>
  </w:num>
  <w:num w:numId="14" w16cid:durableId="1700162731">
    <w:abstractNumId w:val="16"/>
  </w:num>
  <w:num w:numId="15" w16cid:durableId="1652323267">
    <w:abstractNumId w:val="24"/>
  </w:num>
  <w:num w:numId="16" w16cid:durableId="867063912">
    <w:abstractNumId w:val="6"/>
  </w:num>
  <w:num w:numId="17" w16cid:durableId="1867523832">
    <w:abstractNumId w:val="11"/>
  </w:num>
  <w:num w:numId="18" w16cid:durableId="89938057">
    <w:abstractNumId w:val="27"/>
  </w:num>
  <w:num w:numId="19" w16cid:durableId="644241582">
    <w:abstractNumId w:val="20"/>
  </w:num>
  <w:num w:numId="20" w16cid:durableId="917981262">
    <w:abstractNumId w:val="23"/>
  </w:num>
  <w:num w:numId="21" w16cid:durableId="1081490090">
    <w:abstractNumId w:val="9"/>
  </w:num>
  <w:num w:numId="22" w16cid:durableId="1179004699">
    <w:abstractNumId w:val="10"/>
  </w:num>
  <w:num w:numId="23" w16cid:durableId="1480535894">
    <w:abstractNumId w:val="7"/>
  </w:num>
  <w:num w:numId="24" w16cid:durableId="954214974">
    <w:abstractNumId w:val="15"/>
  </w:num>
  <w:num w:numId="25" w16cid:durableId="1001197131">
    <w:abstractNumId w:val="21"/>
  </w:num>
  <w:num w:numId="26" w16cid:durableId="701324385">
    <w:abstractNumId w:val="25"/>
  </w:num>
  <w:num w:numId="27" w16cid:durableId="475802905">
    <w:abstractNumId w:val="1"/>
  </w:num>
  <w:num w:numId="28" w16cid:durableId="1426731431">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7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E4F327"/>
    <w:rsid w:val="0000037A"/>
    <w:rsid w:val="000009BE"/>
    <w:rsid w:val="00000F1A"/>
    <w:rsid w:val="00001CE3"/>
    <w:rsid w:val="000022BB"/>
    <w:rsid w:val="0000340D"/>
    <w:rsid w:val="00003CFE"/>
    <w:rsid w:val="00003E24"/>
    <w:rsid w:val="00004934"/>
    <w:rsid w:val="00005342"/>
    <w:rsid w:val="00005604"/>
    <w:rsid w:val="00005FC4"/>
    <w:rsid w:val="000061E6"/>
    <w:rsid w:val="00006FB9"/>
    <w:rsid w:val="00007130"/>
    <w:rsid w:val="00007728"/>
    <w:rsid w:val="0001001F"/>
    <w:rsid w:val="00010A2B"/>
    <w:rsid w:val="0001107F"/>
    <w:rsid w:val="000112FF"/>
    <w:rsid w:val="0001177F"/>
    <w:rsid w:val="00011E8A"/>
    <w:rsid w:val="000122E7"/>
    <w:rsid w:val="0001234A"/>
    <w:rsid w:val="000125D3"/>
    <w:rsid w:val="00012E49"/>
    <w:rsid w:val="00012F46"/>
    <w:rsid w:val="00013223"/>
    <w:rsid w:val="00013831"/>
    <w:rsid w:val="000152BF"/>
    <w:rsid w:val="000156E0"/>
    <w:rsid w:val="0001604D"/>
    <w:rsid w:val="000160C9"/>
    <w:rsid w:val="0001752A"/>
    <w:rsid w:val="0001766A"/>
    <w:rsid w:val="00020ACF"/>
    <w:rsid w:val="000218DD"/>
    <w:rsid w:val="00022849"/>
    <w:rsid w:val="00022AC8"/>
    <w:rsid w:val="00022B12"/>
    <w:rsid w:val="000234D6"/>
    <w:rsid w:val="00023764"/>
    <w:rsid w:val="00023B96"/>
    <w:rsid w:val="00023FF4"/>
    <w:rsid w:val="000240BB"/>
    <w:rsid w:val="000246D3"/>
    <w:rsid w:val="0002484E"/>
    <w:rsid w:val="00024B24"/>
    <w:rsid w:val="00024F00"/>
    <w:rsid w:val="00025A0F"/>
    <w:rsid w:val="00025AC2"/>
    <w:rsid w:val="00025C2B"/>
    <w:rsid w:val="00025CA8"/>
    <w:rsid w:val="000262AF"/>
    <w:rsid w:val="000266B5"/>
    <w:rsid w:val="0003016C"/>
    <w:rsid w:val="00030220"/>
    <w:rsid w:val="00030325"/>
    <w:rsid w:val="000303B5"/>
    <w:rsid w:val="00030B9B"/>
    <w:rsid w:val="00031B40"/>
    <w:rsid w:val="00031CFA"/>
    <w:rsid w:val="00031E94"/>
    <w:rsid w:val="00032079"/>
    <w:rsid w:val="000335D1"/>
    <w:rsid w:val="0003387F"/>
    <w:rsid w:val="000340AE"/>
    <w:rsid w:val="00034902"/>
    <w:rsid w:val="00034A7B"/>
    <w:rsid w:val="00035675"/>
    <w:rsid w:val="00035CE2"/>
    <w:rsid w:val="00036C0A"/>
    <w:rsid w:val="00037299"/>
    <w:rsid w:val="00037531"/>
    <w:rsid w:val="00037B79"/>
    <w:rsid w:val="00037B83"/>
    <w:rsid w:val="00037D61"/>
    <w:rsid w:val="00037D80"/>
    <w:rsid w:val="000406CA"/>
    <w:rsid w:val="00041523"/>
    <w:rsid w:val="0004189B"/>
    <w:rsid w:val="000425F0"/>
    <w:rsid w:val="00042860"/>
    <w:rsid w:val="00042AA4"/>
    <w:rsid w:val="00042ED1"/>
    <w:rsid w:val="000434B3"/>
    <w:rsid w:val="00043886"/>
    <w:rsid w:val="00043C7C"/>
    <w:rsid w:val="000442BD"/>
    <w:rsid w:val="00044B90"/>
    <w:rsid w:val="00044F76"/>
    <w:rsid w:val="000457D5"/>
    <w:rsid w:val="00045C93"/>
    <w:rsid w:val="00045F2A"/>
    <w:rsid w:val="00046776"/>
    <w:rsid w:val="00046888"/>
    <w:rsid w:val="00046CB7"/>
    <w:rsid w:val="00046D12"/>
    <w:rsid w:val="00047088"/>
    <w:rsid w:val="00047876"/>
    <w:rsid w:val="00047DAA"/>
    <w:rsid w:val="00047F4E"/>
    <w:rsid w:val="0005360E"/>
    <w:rsid w:val="000537F8"/>
    <w:rsid w:val="00053A3F"/>
    <w:rsid w:val="00053F6A"/>
    <w:rsid w:val="00053F74"/>
    <w:rsid w:val="00054AA6"/>
    <w:rsid w:val="00054DCF"/>
    <w:rsid w:val="00055A75"/>
    <w:rsid w:val="00055FD3"/>
    <w:rsid w:val="00056303"/>
    <w:rsid w:val="000565AD"/>
    <w:rsid w:val="00056987"/>
    <w:rsid w:val="00056ABA"/>
    <w:rsid w:val="000573E1"/>
    <w:rsid w:val="0005765E"/>
    <w:rsid w:val="00057C02"/>
    <w:rsid w:val="00057EA8"/>
    <w:rsid w:val="00057EF1"/>
    <w:rsid w:val="000608DC"/>
    <w:rsid w:val="00060D17"/>
    <w:rsid w:val="00061286"/>
    <w:rsid w:val="0006208F"/>
    <w:rsid w:val="000622A9"/>
    <w:rsid w:val="00063894"/>
    <w:rsid w:val="00064153"/>
    <w:rsid w:val="0006470F"/>
    <w:rsid w:val="00064C0C"/>
    <w:rsid w:val="00065096"/>
    <w:rsid w:val="000655D9"/>
    <w:rsid w:val="00065D78"/>
    <w:rsid w:val="00065EFD"/>
    <w:rsid w:val="00066419"/>
    <w:rsid w:val="0006674B"/>
    <w:rsid w:val="000669DC"/>
    <w:rsid w:val="00066DE8"/>
    <w:rsid w:val="00066E36"/>
    <w:rsid w:val="00067059"/>
    <w:rsid w:val="00067204"/>
    <w:rsid w:val="00067577"/>
    <w:rsid w:val="000675B3"/>
    <w:rsid w:val="0006761F"/>
    <w:rsid w:val="0007014C"/>
    <w:rsid w:val="00070E02"/>
    <w:rsid w:val="0007147B"/>
    <w:rsid w:val="000715E5"/>
    <w:rsid w:val="00072276"/>
    <w:rsid w:val="0007360F"/>
    <w:rsid w:val="000737D5"/>
    <w:rsid w:val="00073873"/>
    <w:rsid w:val="00073C16"/>
    <w:rsid w:val="00074465"/>
    <w:rsid w:val="0007492F"/>
    <w:rsid w:val="00074F5C"/>
    <w:rsid w:val="0007685D"/>
    <w:rsid w:val="000769FB"/>
    <w:rsid w:val="000771C6"/>
    <w:rsid w:val="00077FB0"/>
    <w:rsid w:val="000803D8"/>
    <w:rsid w:val="000808B4"/>
    <w:rsid w:val="00080FAD"/>
    <w:rsid w:val="000815D6"/>
    <w:rsid w:val="0008171B"/>
    <w:rsid w:val="00082359"/>
    <w:rsid w:val="000828FB"/>
    <w:rsid w:val="00083181"/>
    <w:rsid w:val="000831AA"/>
    <w:rsid w:val="000831F8"/>
    <w:rsid w:val="000849A2"/>
    <w:rsid w:val="00084A4A"/>
    <w:rsid w:val="00084ACC"/>
    <w:rsid w:val="000857D7"/>
    <w:rsid w:val="00085823"/>
    <w:rsid w:val="00085F96"/>
    <w:rsid w:val="0008605E"/>
    <w:rsid w:val="00086256"/>
    <w:rsid w:val="00087900"/>
    <w:rsid w:val="00087B92"/>
    <w:rsid w:val="00090E5B"/>
    <w:rsid w:val="00091602"/>
    <w:rsid w:val="00091D1E"/>
    <w:rsid w:val="00091ECD"/>
    <w:rsid w:val="00091FE7"/>
    <w:rsid w:val="00093149"/>
    <w:rsid w:val="00093480"/>
    <w:rsid w:val="000937B0"/>
    <w:rsid w:val="00093DBC"/>
    <w:rsid w:val="000941F8"/>
    <w:rsid w:val="00094FDE"/>
    <w:rsid w:val="0009585F"/>
    <w:rsid w:val="00095CA5"/>
    <w:rsid w:val="00095E07"/>
    <w:rsid w:val="000962F4"/>
    <w:rsid w:val="00096D0F"/>
    <w:rsid w:val="00096D68"/>
    <w:rsid w:val="000975D5"/>
    <w:rsid w:val="000977F4"/>
    <w:rsid w:val="00097D61"/>
    <w:rsid w:val="000A022D"/>
    <w:rsid w:val="000A0ABD"/>
    <w:rsid w:val="000A0AF6"/>
    <w:rsid w:val="000A155C"/>
    <w:rsid w:val="000A19BB"/>
    <w:rsid w:val="000A207F"/>
    <w:rsid w:val="000A246F"/>
    <w:rsid w:val="000A3085"/>
    <w:rsid w:val="000A33B1"/>
    <w:rsid w:val="000A3F46"/>
    <w:rsid w:val="000A4094"/>
    <w:rsid w:val="000A46BD"/>
    <w:rsid w:val="000A4800"/>
    <w:rsid w:val="000A4943"/>
    <w:rsid w:val="000A4BC8"/>
    <w:rsid w:val="000A5108"/>
    <w:rsid w:val="000A529B"/>
    <w:rsid w:val="000A550E"/>
    <w:rsid w:val="000A5AA4"/>
    <w:rsid w:val="000A5E0F"/>
    <w:rsid w:val="000A5E3E"/>
    <w:rsid w:val="000A6235"/>
    <w:rsid w:val="000A6A4C"/>
    <w:rsid w:val="000A6FD9"/>
    <w:rsid w:val="000A71A7"/>
    <w:rsid w:val="000A7450"/>
    <w:rsid w:val="000A774E"/>
    <w:rsid w:val="000A7F87"/>
    <w:rsid w:val="000B010F"/>
    <w:rsid w:val="000B012F"/>
    <w:rsid w:val="000B01C2"/>
    <w:rsid w:val="000B02C4"/>
    <w:rsid w:val="000B0868"/>
    <w:rsid w:val="000B09AD"/>
    <w:rsid w:val="000B0DC0"/>
    <w:rsid w:val="000B0F7F"/>
    <w:rsid w:val="000B21CB"/>
    <w:rsid w:val="000B2450"/>
    <w:rsid w:val="000B24D8"/>
    <w:rsid w:val="000B274F"/>
    <w:rsid w:val="000B3D31"/>
    <w:rsid w:val="000B43B8"/>
    <w:rsid w:val="000B4D18"/>
    <w:rsid w:val="000B4E8C"/>
    <w:rsid w:val="000B5F88"/>
    <w:rsid w:val="000B6FC1"/>
    <w:rsid w:val="000B76CE"/>
    <w:rsid w:val="000B7981"/>
    <w:rsid w:val="000B7C56"/>
    <w:rsid w:val="000C0461"/>
    <w:rsid w:val="000C1245"/>
    <w:rsid w:val="000C1275"/>
    <w:rsid w:val="000C21BD"/>
    <w:rsid w:val="000C2301"/>
    <w:rsid w:val="000C2ADB"/>
    <w:rsid w:val="000C2DC9"/>
    <w:rsid w:val="000C3176"/>
    <w:rsid w:val="000C3206"/>
    <w:rsid w:val="000C383F"/>
    <w:rsid w:val="000C3881"/>
    <w:rsid w:val="000C406F"/>
    <w:rsid w:val="000C42DE"/>
    <w:rsid w:val="000C570C"/>
    <w:rsid w:val="000C58E1"/>
    <w:rsid w:val="000C60DD"/>
    <w:rsid w:val="000C6707"/>
    <w:rsid w:val="000C6FA7"/>
    <w:rsid w:val="000C6FE0"/>
    <w:rsid w:val="000C7139"/>
    <w:rsid w:val="000C72AD"/>
    <w:rsid w:val="000D010D"/>
    <w:rsid w:val="000D0B79"/>
    <w:rsid w:val="000D120B"/>
    <w:rsid w:val="000D18B8"/>
    <w:rsid w:val="000D18D3"/>
    <w:rsid w:val="000D1908"/>
    <w:rsid w:val="000D2127"/>
    <w:rsid w:val="000D26B7"/>
    <w:rsid w:val="000D2E4A"/>
    <w:rsid w:val="000D3813"/>
    <w:rsid w:val="000D3C04"/>
    <w:rsid w:val="000D3DC8"/>
    <w:rsid w:val="000D4649"/>
    <w:rsid w:val="000D48D2"/>
    <w:rsid w:val="000D4CA6"/>
    <w:rsid w:val="000D4F5E"/>
    <w:rsid w:val="000D5ACA"/>
    <w:rsid w:val="000D5C67"/>
    <w:rsid w:val="000D5C8D"/>
    <w:rsid w:val="000D647E"/>
    <w:rsid w:val="000D654A"/>
    <w:rsid w:val="000D6A73"/>
    <w:rsid w:val="000D70C0"/>
    <w:rsid w:val="000D7A12"/>
    <w:rsid w:val="000D8BDC"/>
    <w:rsid w:val="000E00A9"/>
    <w:rsid w:val="000E1479"/>
    <w:rsid w:val="000E17CB"/>
    <w:rsid w:val="000E1DD1"/>
    <w:rsid w:val="000E20F2"/>
    <w:rsid w:val="000E23C7"/>
    <w:rsid w:val="000E2C15"/>
    <w:rsid w:val="000E3141"/>
    <w:rsid w:val="000E33A9"/>
    <w:rsid w:val="000E36E0"/>
    <w:rsid w:val="000E3F66"/>
    <w:rsid w:val="000E41DE"/>
    <w:rsid w:val="000E5294"/>
    <w:rsid w:val="000E52B4"/>
    <w:rsid w:val="000E5613"/>
    <w:rsid w:val="000E5731"/>
    <w:rsid w:val="000E68F7"/>
    <w:rsid w:val="000E6905"/>
    <w:rsid w:val="000E6C9F"/>
    <w:rsid w:val="000E6DD6"/>
    <w:rsid w:val="000E7162"/>
    <w:rsid w:val="000E7484"/>
    <w:rsid w:val="000E7D63"/>
    <w:rsid w:val="000E7F89"/>
    <w:rsid w:val="000F19E4"/>
    <w:rsid w:val="000F30C2"/>
    <w:rsid w:val="000F3991"/>
    <w:rsid w:val="000F3A93"/>
    <w:rsid w:val="000F482A"/>
    <w:rsid w:val="000F4974"/>
    <w:rsid w:val="000F4FFB"/>
    <w:rsid w:val="000F5253"/>
    <w:rsid w:val="000F6997"/>
    <w:rsid w:val="000F6D65"/>
    <w:rsid w:val="000F757F"/>
    <w:rsid w:val="000F7FE9"/>
    <w:rsid w:val="00100112"/>
    <w:rsid w:val="00100859"/>
    <w:rsid w:val="0010145C"/>
    <w:rsid w:val="00101F91"/>
    <w:rsid w:val="00102BB2"/>
    <w:rsid w:val="00102FEE"/>
    <w:rsid w:val="00103B51"/>
    <w:rsid w:val="00103CE8"/>
    <w:rsid w:val="001047D2"/>
    <w:rsid w:val="001047DD"/>
    <w:rsid w:val="00104927"/>
    <w:rsid w:val="00104ED1"/>
    <w:rsid w:val="001052CA"/>
    <w:rsid w:val="0010587C"/>
    <w:rsid w:val="00105F91"/>
    <w:rsid w:val="00106289"/>
    <w:rsid w:val="001068F9"/>
    <w:rsid w:val="00107E96"/>
    <w:rsid w:val="00110275"/>
    <w:rsid w:val="00110DA6"/>
    <w:rsid w:val="00110E02"/>
    <w:rsid w:val="001116CF"/>
    <w:rsid w:val="00111FCF"/>
    <w:rsid w:val="00112488"/>
    <w:rsid w:val="001124CB"/>
    <w:rsid w:val="00112A63"/>
    <w:rsid w:val="00112E68"/>
    <w:rsid w:val="001132AD"/>
    <w:rsid w:val="0011332E"/>
    <w:rsid w:val="0011359B"/>
    <w:rsid w:val="00113A02"/>
    <w:rsid w:val="00113C45"/>
    <w:rsid w:val="00113C59"/>
    <w:rsid w:val="00113CAE"/>
    <w:rsid w:val="0011484A"/>
    <w:rsid w:val="00114D4A"/>
    <w:rsid w:val="0011555E"/>
    <w:rsid w:val="00115B27"/>
    <w:rsid w:val="00115B71"/>
    <w:rsid w:val="001160CA"/>
    <w:rsid w:val="001161E5"/>
    <w:rsid w:val="00116AB2"/>
    <w:rsid w:val="001173EC"/>
    <w:rsid w:val="0011795F"/>
    <w:rsid w:val="00120C9B"/>
    <w:rsid w:val="0012100C"/>
    <w:rsid w:val="00121161"/>
    <w:rsid w:val="00121D60"/>
    <w:rsid w:val="0012219D"/>
    <w:rsid w:val="00122514"/>
    <w:rsid w:val="00122901"/>
    <w:rsid w:val="00122A05"/>
    <w:rsid w:val="0012331B"/>
    <w:rsid w:val="00123E41"/>
    <w:rsid w:val="00124731"/>
    <w:rsid w:val="00124C60"/>
    <w:rsid w:val="00124E85"/>
    <w:rsid w:val="00125B73"/>
    <w:rsid w:val="001263A8"/>
    <w:rsid w:val="0012662B"/>
    <w:rsid w:val="00127D57"/>
    <w:rsid w:val="001300E4"/>
    <w:rsid w:val="00130331"/>
    <w:rsid w:val="0013064A"/>
    <w:rsid w:val="0013079B"/>
    <w:rsid w:val="001309E0"/>
    <w:rsid w:val="00131471"/>
    <w:rsid w:val="00132B2D"/>
    <w:rsid w:val="0013392B"/>
    <w:rsid w:val="001343B4"/>
    <w:rsid w:val="00134668"/>
    <w:rsid w:val="00134706"/>
    <w:rsid w:val="00134886"/>
    <w:rsid w:val="00134994"/>
    <w:rsid w:val="00134DDA"/>
    <w:rsid w:val="001353BE"/>
    <w:rsid w:val="00135467"/>
    <w:rsid w:val="00135636"/>
    <w:rsid w:val="00135E0D"/>
    <w:rsid w:val="001366CB"/>
    <w:rsid w:val="00136845"/>
    <w:rsid w:val="00136A10"/>
    <w:rsid w:val="00137C49"/>
    <w:rsid w:val="0014011B"/>
    <w:rsid w:val="00140609"/>
    <w:rsid w:val="0014062F"/>
    <w:rsid w:val="00140981"/>
    <w:rsid w:val="00140ABD"/>
    <w:rsid w:val="0014114C"/>
    <w:rsid w:val="0014190C"/>
    <w:rsid w:val="00141D48"/>
    <w:rsid w:val="0014269B"/>
    <w:rsid w:val="00142B6B"/>
    <w:rsid w:val="00142C77"/>
    <w:rsid w:val="00143782"/>
    <w:rsid w:val="00143A1D"/>
    <w:rsid w:val="0014454F"/>
    <w:rsid w:val="001452A2"/>
    <w:rsid w:val="00145F63"/>
    <w:rsid w:val="001463C7"/>
    <w:rsid w:val="00146B7C"/>
    <w:rsid w:val="00146D91"/>
    <w:rsid w:val="00147070"/>
    <w:rsid w:val="00147E56"/>
    <w:rsid w:val="001500DD"/>
    <w:rsid w:val="00150296"/>
    <w:rsid w:val="00150F63"/>
    <w:rsid w:val="0015187E"/>
    <w:rsid w:val="0015200C"/>
    <w:rsid w:val="0015267F"/>
    <w:rsid w:val="001527FF"/>
    <w:rsid w:val="00152A5B"/>
    <w:rsid w:val="0015396B"/>
    <w:rsid w:val="001539CE"/>
    <w:rsid w:val="001544F2"/>
    <w:rsid w:val="00154B70"/>
    <w:rsid w:val="00154C9C"/>
    <w:rsid w:val="00154F09"/>
    <w:rsid w:val="00155010"/>
    <w:rsid w:val="0015522B"/>
    <w:rsid w:val="0015616E"/>
    <w:rsid w:val="001569FD"/>
    <w:rsid w:val="00156E12"/>
    <w:rsid w:val="00156E25"/>
    <w:rsid w:val="00157528"/>
    <w:rsid w:val="00157953"/>
    <w:rsid w:val="001602A6"/>
    <w:rsid w:val="00160A92"/>
    <w:rsid w:val="00160AFB"/>
    <w:rsid w:val="001617E2"/>
    <w:rsid w:val="00161E49"/>
    <w:rsid w:val="00162F45"/>
    <w:rsid w:val="00163136"/>
    <w:rsid w:val="00163680"/>
    <w:rsid w:val="00163DB2"/>
    <w:rsid w:val="00164CE5"/>
    <w:rsid w:val="00164E0C"/>
    <w:rsid w:val="00165473"/>
    <w:rsid w:val="00165C07"/>
    <w:rsid w:val="00165C33"/>
    <w:rsid w:val="00165CF6"/>
    <w:rsid w:val="00165D26"/>
    <w:rsid w:val="0017024F"/>
    <w:rsid w:val="0017076D"/>
    <w:rsid w:val="001709DC"/>
    <w:rsid w:val="00170A8D"/>
    <w:rsid w:val="00171205"/>
    <w:rsid w:val="001718AA"/>
    <w:rsid w:val="0017193E"/>
    <w:rsid w:val="00171C3A"/>
    <w:rsid w:val="00171EC7"/>
    <w:rsid w:val="00172218"/>
    <w:rsid w:val="00172249"/>
    <w:rsid w:val="00172422"/>
    <w:rsid w:val="0017253A"/>
    <w:rsid w:val="0017276A"/>
    <w:rsid w:val="0017315F"/>
    <w:rsid w:val="001736E7"/>
    <w:rsid w:val="00173BE4"/>
    <w:rsid w:val="00174A27"/>
    <w:rsid w:val="00174D28"/>
    <w:rsid w:val="00175A18"/>
    <w:rsid w:val="00175D18"/>
    <w:rsid w:val="00175D77"/>
    <w:rsid w:val="00175E06"/>
    <w:rsid w:val="00175F15"/>
    <w:rsid w:val="001765A9"/>
    <w:rsid w:val="001765BC"/>
    <w:rsid w:val="00176A8B"/>
    <w:rsid w:val="00176D52"/>
    <w:rsid w:val="00176DE8"/>
    <w:rsid w:val="00176F09"/>
    <w:rsid w:val="00177406"/>
    <w:rsid w:val="00180F31"/>
    <w:rsid w:val="0018140A"/>
    <w:rsid w:val="00181864"/>
    <w:rsid w:val="00181E1F"/>
    <w:rsid w:val="00182172"/>
    <w:rsid w:val="00182937"/>
    <w:rsid w:val="00183107"/>
    <w:rsid w:val="0018370E"/>
    <w:rsid w:val="001841CE"/>
    <w:rsid w:val="00185332"/>
    <w:rsid w:val="0018540F"/>
    <w:rsid w:val="00185FFB"/>
    <w:rsid w:val="0018665E"/>
    <w:rsid w:val="00186780"/>
    <w:rsid w:val="001872EF"/>
    <w:rsid w:val="00187C4A"/>
    <w:rsid w:val="00187CAE"/>
    <w:rsid w:val="00190559"/>
    <w:rsid w:val="001908B8"/>
    <w:rsid w:val="00191378"/>
    <w:rsid w:val="0019211E"/>
    <w:rsid w:val="001921E0"/>
    <w:rsid w:val="001921F1"/>
    <w:rsid w:val="00192E54"/>
    <w:rsid w:val="001938E4"/>
    <w:rsid w:val="00194337"/>
    <w:rsid w:val="0019472E"/>
    <w:rsid w:val="00194D01"/>
    <w:rsid w:val="001952DF"/>
    <w:rsid w:val="001959A0"/>
    <w:rsid w:val="00195D80"/>
    <w:rsid w:val="00195E31"/>
    <w:rsid w:val="00195FE1"/>
    <w:rsid w:val="0019607D"/>
    <w:rsid w:val="00196258"/>
    <w:rsid w:val="00196800"/>
    <w:rsid w:val="001968DE"/>
    <w:rsid w:val="00196AF7"/>
    <w:rsid w:val="00196F71"/>
    <w:rsid w:val="001976DB"/>
    <w:rsid w:val="001A0C95"/>
    <w:rsid w:val="001A0E07"/>
    <w:rsid w:val="001A117D"/>
    <w:rsid w:val="001A1327"/>
    <w:rsid w:val="001A1401"/>
    <w:rsid w:val="001A14A7"/>
    <w:rsid w:val="001A1547"/>
    <w:rsid w:val="001A1AD8"/>
    <w:rsid w:val="001A20E4"/>
    <w:rsid w:val="001A293A"/>
    <w:rsid w:val="001A2B18"/>
    <w:rsid w:val="001A2B7C"/>
    <w:rsid w:val="001A2B8F"/>
    <w:rsid w:val="001A2E5A"/>
    <w:rsid w:val="001A32E3"/>
    <w:rsid w:val="001A4744"/>
    <w:rsid w:val="001A4A2C"/>
    <w:rsid w:val="001A4B66"/>
    <w:rsid w:val="001A4D28"/>
    <w:rsid w:val="001A4D69"/>
    <w:rsid w:val="001A51DD"/>
    <w:rsid w:val="001A530D"/>
    <w:rsid w:val="001A57F8"/>
    <w:rsid w:val="001A58AE"/>
    <w:rsid w:val="001A5A0C"/>
    <w:rsid w:val="001A6394"/>
    <w:rsid w:val="001A6A17"/>
    <w:rsid w:val="001A6CDC"/>
    <w:rsid w:val="001A75DE"/>
    <w:rsid w:val="001A7869"/>
    <w:rsid w:val="001B09DA"/>
    <w:rsid w:val="001B0ED5"/>
    <w:rsid w:val="001B1092"/>
    <w:rsid w:val="001B1424"/>
    <w:rsid w:val="001B1ACE"/>
    <w:rsid w:val="001B1F8D"/>
    <w:rsid w:val="001B2481"/>
    <w:rsid w:val="001B2498"/>
    <w:rsid w:val="001B3B36"/>
    <w:rsid w:val="001B48E5"/>
    <w:rsid w:val="001B4A1E"/>
    <w:rsid w:val="001B4DE8"/>
    <w:rsid w:val="001B55C9"/>
    <w:rsid w:val="001B575E"/>
    <w:rsid w:val="001B59EF"/>
    <w:rsid w:val="001B60FF"/>
    <w:rsid w:val="001B6139"/>
    <w:rsid w:val="001B668C"/>
    <w:rsid w:val="001B6CE0"/>
    <w:rsid w:val="001B6E80"/>
    <w:rsid w:val="001B7434"/>
    <w:rsid w:val="001B7891"/>
    <w:rsid w:val="001B7F62"/>
    <w:rsid w:val="001C0748"/>
    <w:rsid w:val="001C078B"/>
    <w:rsid w:val="001C0F58"/>
    <w:rsid w:val="001C1034"/>
    <w:rsid w:val="001C1202"/>
    <w:rsid w:val="001C1F6A"/>
    <w:rsid w:val="001C206F"/>
    <w:rsid w:val="001C260A"/>
    <w:rsid w:val="001C287A"/>
    <w:rsid w:val="001C3591"/>
    <w:rsid w:val="001C36E2"/>
    <w:rsid w:val="001C39C0"/>
    <w:rsid w:val="001C42D5"/>
    <w:rsid w:val="001C4378"/>
    <w:rsid w:val="001C46A9"/>
    <w:rsid w:val="001C4C89"/>
    <w:rsid w:val="001C4D41"/>
    <w:rsid w:val="001C5C79"/>
    <w:rsid w:val="001C64E1"/>
    <w:rsid w:val="001C6715"/>
    <w:rsid w:val="001C6898"/>
    <w:rsid w:val="001C6CF2"/>
    <w:rsid w:val="001D0045"/>
    <w:rsid w:val="001D00DD"/>
    <w:rsid w:val="001D02AE"/>
    <w:rsid w:val="001D034A"/>
    <w:rsid w:val="001D0E34"/>
    <w:rsid w:val="001D1090"/>
    <w:rsid w:val="001D1938"/>
    <w:rsid w:val="001D19AA"/>
    <w:rsid w:val="001D2B57"/>
    <w:rsid w:val="001D32DB"/>
    <w:rsid w:val="001D3B9E"/>
    <w:rsid w:val="001D41AD"/>
    <w:rsid w:val="001D4701"/>
    <w:rsid w:val="001D483E"/>
    <w:rsid w:val="001D59B9"/>
    <w:rsid w:val="001D5CC9"/>
    <w:rsid w:val="001D5CDB"/>
    <w:rsid w:val="001D62EA"/>
    <w:rsid w:val="001D6619"/>
    <w:rsid w:val="001D6CF9"/>
    <w:rsid w:val="001D6FFA"/>
    <w:rsid w:val="001D7C4F"/>
    <w:rsid w:val="001E0C6D"/>
    <w:rsid w:val="001E1136"/>
    <w:rsid w:val="001E1812"/>
    <w:rsid w:val="001E1F32"/>
    <w:rsid w:val="001E22D8"/>
    <w:rsid w:val="001E2FBE"/>
    <w:rsid w:val="001E3585"/>
    <w:rsid w:val="001E3C8F"/>
    <w:rsid w:val="001E45C0"/>
    <w:rsid w:val="001E4677"/>
    <w:rsid w:val="001E4857"/>
    <w:rsid w:val="001E4B73"/>
    <w:rsid w:val="001E4DE9"/>
    <w:rsid w:val="001E551D"/>
    <w:rsid w:val="001E5582"/>
    <w:rsid w:val="001E583A"/>
    <w:rsid w:val="001E5BDE"/>
    <w:rsid w:val="001E5EFE"/>
    <w:rsid w:val="001E6707"/>
    <w:rsid w:val="001E7289"/>
    <w:rsid w:val="001E7740"/>
    <w:rsid w:val="001F0262"/>
    <w:rsid w:val="001F0B61"/>
    <w:rsid w:val="001F113E"/>
    <w:rsid w:val="001F137C"/>
    <w:rsid w:val="001F1AF3"/>
    <w:rsid w:val="001F2FAB"/>
    <w:rsid w:val="001F3143"/>
    <w:rsid w:val="001F32C0"/>
    <w:rsid w:val="001F3444"/>
    <w:rsid w:val="001F3B6C"/>
    <w:rsid w:val="001F3C1F"/>
    <w:rsid w:val="001F4C39"/>
    <w:rsid w:val="001F4D5A"/>
    <w:rsid w:val="001F5724"/>
    <w:rsid w:val="001F5E69"/>
    <w:rsid w:val="001F6BC0"/>
    <w:rsid w:val="001F6ED9"/>
    <w:rsid w:val="001F730F"/>
    <w:rsid w:val="0020067B"/>
    <w:rsid w:val="002008DB"/>
    <w:rsid w:val="002033C4"/>
    <w:rsid w:val="00203AE4"/>
    <w:rsid w:val="00203F8F"/>
    <w:rsid w:val="0020474B"/>
    <w:rsid w:val="002051A3"/>
    <w:rsid w:val="002051F7"/>
    <w:rsid w:val="0020571A"/>
    <w:rsid w:val="00205B47"/>
    <w:rsid w:val="00205B72"/>
    <w:rsid w:val="00206288"/>
    <w:rsid w:val="002062BD"/>
    <w:rsid w:val="002062EF"/>
    <w:rsid w:val="002070C5"/>
    <w:rsid w:val="002075D3"/>
    <w:rsid w:val="00207771"/>
    <w:rsid w:val="00207E6A"/>
    <w:rsid w:val="00210233"/>
    <w:rsid w:val="002106FF"/>
    <w:rsid w:val="00210E94"/>
    <w:rsid w:val="002113C8"/>
    <w:rsid w:val="00211688"/>
    <w:rsid w:val="002119E5"/>
    <w:rsid w:val="00211BB7"/>
    <w:rsid w:val="00212773"/>
    <w:rsid w:val="0021329B"/>
    <w:rsid w:val="0021396B"/>
    <w:rsid w:val="00213F59"/>
    <w:rsid w:val="00214007"/>
    <w:rsid w:val="002141E3"/>
    <w:rsid w:val="00215818"/>
    <w:rsid w:val="00215EF8"/>
    <w:rsid w:val="00216776"/>
    <w:rsid w:val="002167A2"/>
    <w:rsid w:val="0021716C"/>
    <w:rsid w:val="00217227"/>
    <w:rsid w:val="00217582"/>
    <w:rsid w:val="00217631"/>
    <w:rsid w:val="00217D74"/>
    <w:rsid w:val="0022067D"/>
    <w:rsid w:val="00220805"/>
    <w:rsid w:val="00221835"/>
    <w:rsid w:val="00222D97"/>
    <w:rsid w:val="00222F7E"/>
    <w:rsid w:val="00223661"/>
    <w:rsid w:val="00223AAC"/>
    <w:rsid w:val="00224430"/>
    <w:rsid w:val="00224BB5"/>
    <w:rsid w:val="00224C91"/>
    <w:rsid w:val="002252DF"/>
    <w:rsid w:val="00225BCA"/>
    <w:rsid w:val="00225D9D"/>
    <w:rsid w:val="002260A1"/>
    <w:rsid w:val="0022735F"/>
    <w:rsid w:val="0022755B"/>
    <w:rsid w:val="00230EEC"/>
    <w:rsid w:val="00232A00"/>
    <w:rsid w:val="00232DCD"/>
    <w:rsid w:val="00233B9D"/>
    <w:rsid w:val="00233C0E"/>
    <w:rsid w:val="00233CCD"/>
    <w:rsid w:val="00233E14"/>
    <w:rsid w:val="00233F02"/>
    <w:rsid w:val="002348AE"/>
    <w:rsid w:val="00234FBA"/>
    <w:rsid w:val="00235054"/>
    <w:rsid w:val="00235AF0"/>
    <w:rsid w:val="00235CC7"/>
    <w:rsid w:val="00235DBC"/>
    <w:rsid w:val="00236049"/>
    <w:rsid w:val="00236058"/>
    <w:rsid w:val="00236142"/>
    <w:rsid w:val="002363A0"/>
    <w:rsid w:val="0023694F"/>
    <w:rsid w:val="00237454"/>
    <w:rsid w:val="002375E0"/>
    <w:rsid w:val="00237645"/>
    <w:rsid w:val="0023780B"/>
    <w:rsid w:val="00240330"/>
    <w:rsid w:val="00240FB5"/>
    <w:rsid w:val="00241560"/>
    <w:rsid w:val="00241B0C"/>
    <w:rsid w:val="00241EB8"/>
    <w:rsid w:val="00242E02"/>
    <w:rsid w:val="00242EAC"/>
    <w:rsid w:val="00243238"/>
    <w:rsid w:val="0024324C"/>
    <w:rsid w:val="00244A60"/>
    <w:rsid w:val="00245A65"/>
    <w:rsid w:val="00245D4F"/>
    <w:rsid w:val="00245E46"/>
    <w:rsid w:val="0024694C"/>
    <w:rsid w:val="00246B2A"/>
    <w:rsid w:val="00247362"/>
    <w:rsid w:val="0024749A"/>
    <w:rsid w:val="00247A35"/>
    <w:rsid w:val="00247B1B"/>
    <w:rsid w:val="00250C33"/>
    <w:rsid w:val="00250D63"/>
    <w:rsid w:val="00251037"/>
    <w:rsid w:val="0025123E"/>
    <w:rsid w:val="00251840"/>
    <w:rsid w:val="00251CB9"/>
    <w:rsid w:val="00252130"/>
    <w:rsid w:val="00252331"/>
    <w:rsid w:val="0025244E"/>
    <w:rsid w:val="00253D12"/>
    <w:rsid w:val="00253FE9"/>
    <w:rsid w:val="00255836"/>
    <w:rsid w:val="002559B6"/>
    <w:rsid w:val="00256134"/>
    <w:rsid w:val="00256B2A"/>
    <w:rsid w:val="0025707B"/>
    <w:rsid w:val="00257380"/>
    <w:rsid w:val="00257801"/>
    <w:rsid w:val="002578B2"/>
    <w:rsid w:val="00257BA1"/>
    <w:rsid w:val="00260235"/>
    <w:rsid w:val="00260242"/>
    <w:rsid w:val="0026032D"/>
    <w:rsid w:val="00260361"/>
    <w:rsid w:val="00260FF7"/>
    <w:rsid w:val="002611B0"/>
    <w:rsid w:val="002614D7"/>
    <w:rsid w:val="00261859"/>
    <w:rsid w:val="00261B50"/>
    <w:rsid w:val="00262545"/>
    <w:rsid w:val="0026268B"/>
    <w:rsid w:val="00262FDE"/>
    <w:rsid w:val="00263433"/>
    <w:rsid w:val="00263AF0"/>
    <w:rsid w:val="002643ED"/>
    <w:rsid w:val="0026452C"/>
    <w:rsid w:val="0026461A"/>
    <w:rsid w:val="00264FD7"/>
    <w:rsid w:val="002650D1"/>
    <w:rsid w:val="002652E9"/>
    <w:rsid w:val="0026546B"/>
    <w:rsid w:val="002658E0"/>
    <w:rsid w:val="00265B7E"/>
    <w:rsid w:val="00266E81"/>
    <w:rsid w:val="00267239"/>
    <w:rsid w:val="00267257"/>
    <w:rsid w:val="00267DF1"/>
    <w:rsid w:val="00267EB2"/>
    <w:rsid w:val="002709C2"/>
    <w:rsid w:val="00270BD0"/>
    <w:rsid w:val="002716AA"/>
    <w:rsid w:val="00271C80"/>
    <w:rsid w:val="002727DD"/>
    <w:rsid w:val="00272A7B"/>
    <w:rsid w:val="00273065"/>
    <w:rsid w:val="00273319"/>
    <w:rsid w:val="00274406"/>
    <w:rsid w:val="0027558E"/>
    <w:rsid w:val="002761B5"/>
    <w:rsid w:val="0027659B"/>
    <w:rsid w:val="002767F6"/>
    <w:rsid w:val="00276CA1"/>
    <w:rsid w:val="00276F05"/>
    <w:rsid w:val="00277222"/>
    <w:rsid w:val="002777C9"/>
    <w:rsid w:val="00277E3C"/>
    <w:rsid w:val="00277F11"/>
    <w:rsid w:val="0028036A"/>
    <w:rsid w:val="00280747"/>
    <w:rsid w:val="00280E8B"/>
    <w:rsid w:val="00280F84"/>
    <w:rsid w:val="00281C95"/>
    <w:rsid w:val="00282C1E"/>
    <w:rsid w:val="002834F4"/>
    <w:rsid w:val="00283907"/>
    <w:rsid w:val="00283A38"/>
    <w:rsid w:val="00283EB3"/>
    <w:rsid w:val="00283EC6"/>
    <w:rsid w:val="0028424C"/>
    <w:rsid w:val="00284470"/>
    <w:rsid w:val="00284519"/>
    <w:rsid w:val="002849E7"/>
    <w:rsid w:val="00285D03"/>
    <w:rsid w:val="00286706"/>
    <w:rsid w:val="00286AE3"/>
    <w:rsid w:val="00286B88"/>
    <w:rsid w:val="00286DE3"/>
    <w:rsid w:val="00286E09"/>
    <w:rsid w:val="0028710E"/>
    <w:rsid w:val="00287258"/>
    <w:rsid w:val="002873C5"/>
    <w:rsid w:val="002876E2"/>
    <w:rsid w:val="00287B2E"/>
    <w:rsid w:val="00287B36"/>
    <w:rsid w:val="00291C7D"/>
    <w:rsid w:val="00291FEF"/>
    <w:rsid w:val="002925A3"/>
    <w:rsid w:val="00292994"/>
    <w:rsid w:val="002934F6"/>
    <w:rsid w:val="00293605"/>
    <w:rsid w:val="00293D4C"/>
    <w:rsid w:val="00294379"/>
    <w:rsid w:val="00295174"/>
    <w:rsid w:val="00295F20"/>
    <w:rsid w:val="00296A58"/>
    <w:rsid w:val="0029754C"/>
    <w:rsid w:val="00297990"/>
    <w:rsid w:val="00297A8F"/>
    <w:rsid w:val="0029F9AB"/>
    <w:rsid w:val="002A0194"/>
    <w:rsid w:val="002A0A6D"/>
    <w:rsid w:val="002A0E21"/>
    <w:rsid w:val="002A15BA"/>
    <w:rsid w:val="002A1BA5"/>
    <w:rsid w:val="002A1BB0"/>
    <w:rsid w:val="002A4841"/>
    <w:rsid w:val="002A4ACB"/>
    <w:rsid w:val="002A4E08"/>
    <w:rsid w:val="002A6062"/>
    <w:rsid w:val="002A62BD"/>
    <w:rsid w:val="002A6741"/>
    <w:rsid w:val="002A6810"/>
    <w:rsid w:val="002A699C"/>
    <w:rsid w:val="002A6FBE"/>
    <w:rsid w:val="002A77A6"/>
    <w:rsid w:val="002A7852"/>
    <w:rsid w:val="002A78F8"/>
    <w:rsid w:val="002B0547"/>
    <w:rsid w:val="002B07AA"/>
    <w:rsid w:val="002B0D5A"/>
    <w:rsid w:val="002B189F"/>
    <w:rsid w:val="002B1A30"/>
    <w:rsid w:val="002B1ACB"/>
    <w:rsid w:val="002B1B63"/>
    <w:rsid w:val="002B2767"/>
    <w:rsid w:val="002B2A62"/>
    <w:rsid w:val="002B3214"/>
    <w:rsid w:val="002B3C25"/>
    <w:rsid w:val="002B3FFE"/>
    <w:rsid w:val="002B5250"/>
    <w:rsid w:val="002B537D"/>
    <w:rsid w:val="002B5B67"/>
    <w:rsid w:val="002B5CA7"/>
    <w:rsid w:val="002B5D5F"/>
    <w:rsid w:val="002B6005"/>
    <w:rsid w:val="002B6187"/>
    <w:rsid w:val="002B7A73"/>
    <w:rsid w:val="002B7B6A"/>
    <w:rsid w:val="002B7F5F"/>
    <w:rsid w:val="002C053D"/>
    <w:rsid w:val="002C08C3"/>
    <w:rsid w:val="002C185D"/>
    <w:rsid w:val="002C2941"/>
    <w:rsid w:val="002C29DD"/>
    <w:rsid w:val="002C2AC7"/>
    <w:rsid w:val="002C2F6C"/>
    <w:rsid w:val="002C30BC"/>
    <w:rsid w:val="002C3C6B"/>
    <w:rsid w:val="002C44FE"/>
    <w:rsid w:val="002C46D3"/>
    <w:rsid w:val="002C47C3"/>
    <w:rsid w:val="002C487E"/>
    <w:rsid w:val="002C53A1"/>
    <w:rsid w:val="002C53B4"/>
    <w:rsid w:val="002C582F"/>
    <w:rsid w:val="002C5A0E"/>
    <w:rsid w:val="002C5BF8"/>
    <w:rsid w:val="002C72BB"/>
    <w:rsid w:val="002C7557"/>
    <w:rsid w:val="002C7830"/>
    <w:rsid w:val="002D06CA"/>
    <w:rsid w:val="002D096A"/>
    <w:rsid w:val="002D0C5C"/>
    <w:rsid w:val="002D162F"/>
    <w:rsid w:val="002D176E"/>
    <w:rsid w:val="002D1831"/>
    <w:rsid w:val="002D19CA"/>
    <w:rsid w:val="002D1ABD"/>
    <w:rsid w:val="002D1E02"/>
    <w:rsid w:val="002D211D"/>
    <w:rsid w:val="002D2972"/>
    <w:rsid w:val="002D2AE5"/>
    <w:rsid w:val="002D3203"/>
    <w:rsid w:val="002D37BB"/>
    <w:rsid w:val="002D4D57"/>
    <w:rsid w:val="002D4EA1"/>
    <w:rsid w:val="002D4F36"/>
    <w:rsid w:val="002D551D"/>
    <w:rsid w:val="002D5A08"/>
    <w:rsid w:val="002D65E2"/>
    <w:rsid w:val="002D6E01"/>
    <w:rsid w:val="002D79A9"/>
    <w:rsid w:val="002D79E2"/>
    <w:rsid w:val="002D7E2E"/>
    <w:rsid w:val="002E068B"/>
    <w:rsid w:val="002E0ED3"/>
    <w:rsid w:val="002E122D"/>
    <w:rsid w:val="002E1821"/>
    <w:rsid w:val="002E2410"/>
    <w:rsid w:val="002E259D"/>
    <w:rsid w:val="002E44AB"/>
    <w:rsid w:val="002E61BC"/>
    <w:rsid w:val="002E6780"/>
    <w:rsid w:val="002E71CE"/>
    <w:rsid w:val="002E72E8"/>
    <w:rsid w:val="002E7938"/>
    <w:rsid w:val="002E7985"/>
    <w:rsid w:val="002E7B67"/>
    <w:rsid w:val="002F0032"/>
    <w:rsid w:val="002F003E"/>
    <w:rsid w:val="002F040C"/>
    <w:rsid w:val="002F0B13"/>
    <w:rsid w:val="002F0C55"/>
    <w:rsid w:val="002F1A2E"/>
    <w:rsid w:val="002F1BBE"/>
    <w:rsid w:val="002F1C8C"/>
    <w:rsid w:val="002F2150"/>
    <w:rsid w:val="002F23AC"/>
    <w:rsid w:val="002F2E13"/>
    <w:rsid w:val="002F351D"/>
    <w:rsid w:val="002F4533"/>
    <w:rsid w:val="002F4B3A"/>
    <w:rsid w:val="002F4D32"/>
    <w:rsid w:val="002F4D7E"/>
    <w:rsid w:val="002F5112"/>
    <w:rsid w:val="002F528E"/>
    <w:rsid w:val="002F5318"/>
    <w:rsid w:val="002F748F"/>
    <w:rsid w:val="002F79E7"/>
    <w:rsid w:val="002F7F7D"/>
    <w:rsid w:val="0030013B"/>
    <w:rsid w:val="00300370"/>
    <w:rsid w:val="0030127C"/>
    <w:rsid w:val="00301551"/>
    <w:rsid w:val="00301691"/>
    <w:rsid w:val="00302EE2"/>
    <w:rsid w:val="0030334B"/>
    <w:rsid w:val="00304429"/>
    <w:rsid w:val="0030454D"/>
    <w:rsid w:val="00304DDE"/>
    <w:rsid w:val="00305D37"/>
    <w:rsid w:val="003061E7"/>
    <w:rsid w:val="0030694B"/>
    <w:rsid w:val="00306A21"/>
    <w:rsid w:val="00306A66"/>
    <w:rsid w:val="0030717B"/>
    <w:rsid w:val="00307D48"/>
    <w:rsid w:val="003103F8"/>
    <w:rsid w:val="003104DD"/>
    <w:rsid w:val="00311132"/>
    <w:rsid w:val="003118E3"/>
    <w:rsid w:val="0031215F"/>
    <w:rsid w:val="00312CF8"/>
    <w:rsid w:val="00313D6C"/>
    <w:rsid w:val="00314415"/>
    <w:rsid w:val="00316156"/>
    <w:rsid w:val="0031665B"/>
    <w:rsid w:val="003171DE"/>
    <w:rsid w:val="0031727B"/>
    <w:rsid w:val="003203D4"/>
    <w:rsid w:val="00320999"/>
    <w:rsid w:val="00320BE2"/>
    <w:rsid w:val="00321CE6"/>
    <w:rsid w:val="00321D73"/>
    <w:rsid w:val="00321DC3"/>
    <w:rsid w:val="0032201B"/>
    <w:rsid w:val="0032210A"/>
    <w:rsid w:val="00322823"/>
    <w:rsid w:val="00322A32"/>
    <w:rsid w:val="003236D5"/>
    <w:rsid w:val="003238D4"/>
    <w:rsid w:val="00323C00"/>
    <w:rsid w:val="003243B4"/>
    <w:rsid w:val="00324491"/>
    <w:rsid w:val="00324978"/>
    <w:rsid w:val="00324E3B"/>
    <w:rsid w:val="0032509E"/>
    <w:rsid w:val="0032540F"/>
    <w:rsid w:val="00326CAA"/>
    <w:rsid w:val="00327934"/>
    <w:rsid w:val="00327D1B"/>
    <w:rsid w:val="00327E8F"/>
    <w:rsid w:val="00327F0C"/>
    <w:rsid w:val="00330226"/>
    <w:rsid w:val="00331F95"/>
    <w:rsid w:val="00332D2A"/>
    <w:rsid w:val="00332FD9"/>
    <w:rsid w:val="0033351A"/>
    <w:rsid w:val="003336BD"/>
    <w:rsid w:val="00333757"/>
    <w:rsid w:val="00333F35"/>
    <w:rsid w:val="003348C6"/>
    <w:rsid w:val="00334C68"/>
    <w:rsid w:val="0033543D"/>
    <w:rsid w:val="0033546B"/>
    <w:rsid w:val="00335E59"/>
    <w:rsid w:val="003368CD"/>
    <w:rsid w:val="003375A8"/>
    <w:rsid w:val="00337E49"/>
    <w:rsid w:val="00340B4F"/>
    <w:rsid w:val="00341356"/>
    <w:rsid w:val="00341530"/>
    <w:rsid w:val="003418A5"/>
    <w:rsid w:val="0034292E"/>
    <w:rsid w:val="003431B0"/>
    <w:rsid w:val="003439FE"/>
    <w:rsid w:val="00344E91"/>
    <w:rsid w:val="00345860"/>
    <w:rsid w:val="00346155"/>
    <w:rsid w:val="00347068"/>
    <w:rsid w:val="00347D80"/>
    <w:rsid w:val="003505CC"/>
    <w:rsid w:val="00350BA5"/>
    <w:rsid w:val="003523A5"/>
    <w:rsid w:val="003539C9"/>
    <w:rsid w:val="00353D22"/>
    <w:rsid w:val="0035510A"/>
    <w:rsid w:val="00355A19"/>
    <w:rsid w:val="00355CB1"/>
    <w:rsid w:val="00355EA9"/>
    <w:rsid w:val="00355F69"/>
    <w:rsid w:val="00356F33"/>
    <w:rsid w:val="003576EC"/>
    <w:rsid w:val="00357917"/>
    <w:rsid w:val="00360AD0"/>
    <w:rsid w:val="00360C8D"/>
    <w:rsid w:val="003620B8"/>
    <w:rsid w:val="0036233A"/>
    <w:rsid w:val="00362672"/>
    <w:rsid w:val="00362927"/>
    <w:rsid w:val="00362D27"/>
    <w:rsid w:val="00363977"/>
    <w:rsid w:val="003645AB"/>
    <w:rsid w:val="003646DB"/>
    <w:rsid w:val="00364A56"/>
    <w:rsid w:val="00364B90"/>
    <w:rsid w:val="00364CAA"/>
    <w:rsid w:val="00364FCC"/>
    <w:rsid w:val="003652E9"/>
    <w:rsid w:val="003654D9"/>
    <w:rsid w:val="00365500"/>
    <w:rsid w:val="00366869"/>
    <w:rsid w:val="003668A7"/>
    <w:rsid w:val="00366AB8"/>
    <w:rsid w:val="00366B3E"/>
    <w:rsid w:val="00367812"/>
    <w:rsid w:val="00367E49"/>
    <w:rsid w:val="00370146"/>
    <w:rsid w:val="003703FB"/>
    <w:rsid w:val="00370443"/>
    <w:rsid w:val="00373126"/>
    <w:rsid w:val="0037390A"/>
    <w:rsid w:val="00374134"/>
    <w:rsid w:val="00375CE3"/>
    <w:rsid w:val="0037630E"/>
    <w:rsid w:val="0037660B"/>
    <w:rsid w:val="003766D1"/>
    <w:rsid w:val="00376859"/>
    <w:rsid w:val="00376BD2"/>
    <w:rsid w:val="00377580"/>
    <w:rsid w:val="003776F5"/>
    <w:rsid w:val="00377A3E"/>
    <w:rsid w:val="00380AD6"/>
    <w:rsid w:val="00380BD5"/>
    <w:rsid w:val="00380F6B"/>
    <w:rsid w:val="00381086"/>
    <w:rsid w:val="0038144B"/>
    <w:rsid w:val="003814C1"/>
    <w:rsid w:val="003846BB"/>
    <w:rsid w:val="0038472D"/>
    <w:rsid w:val="003847CB"/>
    <w:rsid w:val="0038538A"/>
    <w:rsid w:val="00385543"/>
    <w:rsid w:val="003855EA"/>
    <w:rsid w:val="00386863"/>
    <w:rsid w:val="00390576"/>
    <w:rsid w:val="0039061F"/>
    <w:rsid w:val="00390D1B"/>
    <w:rsid w:val="00390EEB"/>
    <w:rsid w:val="00391745"/>
    <w:rsid w:val="003925D3"/>
    <w:rsid w:val="00392C9C"/>
    <w:rsid w:val="0039317C"/>
    <w:rsid w:val="003933E1"/>
    <w:rsid w:val="003949F1"/>
    <w:rsid w:val="00394BD2"/>
    <w:rsid w:val="00394DD4"/>
    <w:rsid w:val="00395AD9"/>
    <w:rsid w:val="00395BD9"/>
    <w:rsid w:val="00395DB3"/>
    <w:rsid w:val="0039607B"/>
    <w:rsid w:val="00396CA5"/>
    <w:rsid w:val="003970BD"/>
    <w:rsid w:val="00397D72"/>
    <w:rsid w:val="00397F0F"/>
    <w:rsid w:val="003A06D1"/>
    <w:rsid w:val="003A0A7E"/>
    <w:rsid w:val="003A1A33"/>
    <w:rsid w:val="003A2088"/>
    <w:rsid w:val="003A252A"/>
    <w:rsid w:val="003A289F"/>
    <w:rsid w:val="003A29F2"/>
    <w:rsid w:val="003A2A87"/>
    <w:rsid w:val="003A3379"/>
    <w:rsid w:val="003A3529"/>
    <w:rsid w:val="003A39D9"/>
    <w:rsid w:val="003A3D4C"/>
    <w:rsid w:val="003A3EFA"/>
    <w:rsid w:val="003A4239"/>
    <w:rsid w:val="003A4AE9"/>
    <w:rsid w:val="003A5860"/>
    <w:rsid w:val="003A5882"/>
    <w:rsid w:val="003A654C"/>
    <w:rsid w:val="003A6B90"/>
    <w:rsid w:val="003A6DA6"/>
    <w:rsid w:val="003B05B0"/>
    <w:rsid w:val="003B1669"/>
    <w:rsid w:val="003B3249"/>
    <w:rsid w:val="003B3815"/>
    <w:rsid w:val="003B3A0E"/>
    <w:rsid w:val="003B3E00"/>
    <w:rsid w:val="003B404D"/>
    <w:rsid w:val="003B42A0"/>
    <w:rsid w:val="003B45A9"/>
    <w:rsid w:val="003B49F2"/>
    <w:rsid w:val="003B4C21"/>
    <w:rsid w:val="003B5186"/>
    <w:rsid w:val="003B575D"/>
    <w:rsid w:val="003B5D57"/>
    <w:rsid w:val="003B6FE4"/>
    <w:rsid w:val="003B741E"/>
    <w:rsid w:val="003B7B7D"/>
    <w:rsid w:val="003B7FB1"/>
    <w:rsid w:val="003C0340"/>
    <w:rsid w:val="003C090C"/>
    <w:rsid w:val="003C0C44"/>
    <w:rsid w:val="003C0E98"/>
    <w:rsid w:val="003C11C7"/>
    <w:rsid w:val="003C2256"/>
    <w:rsid w:val="003C336F"/>
    <w:rsid w:val="003C3E0E"/>
    <w:rsid w:val="003C3EFD"/>
    <w:rsid w:val="003C4477"/>
    <w:rsid w:val="003C4A97"/>
    <w:rsid w:val="003C4B25"/>
    <w:rsid w:val="003C4DA3"/>
    <w:rsid w:val="003C4F2B"/>
    <w:rsid w:val="003C500B"/>
    <w:rsid w:val="003C6013"/>
    <w:rsid w:val="003C6DBB"/>
    <w:rsid w:val="003C737D"/>
    <w:rsid w:val="003C7557"/>
    <w:rsid w:val="003D1C23"/>
    <w:rsid w:val="003D226B"/>
    <w:rsid w:val="003D2993"/>
    <w:rsid w:val="003D2DF3"/>
    <w:rsid w:val="003D3593"/>
    <w:rsid w:val="003D5647"/>
    <w:rsid w:val="003D637F"/>
    <w:rsid w:val="003D6EC5"/>
    <w:rsid w:val="003D74FD"/>
    <w:rsid w:val="003D77DB"/>
    <w:rsid w:val="003D79F1"/>
    <w:rsid w:val="003E038D"/>
    <w:rsid w:val="003E047B"/>
    <w:rsid w:val="003E15A6"/>
    <w:rsid w:val="003E1D5D"/>
    <w:rsid w:val="003E2355"/>
    <w:rsid w:val="003E27FE"/>
    <w:rsid w:val="003E52D7"/>
    <w:rsid w:val="003E7D8E"/>
    <w:rsid w:val="003F09C3"/>
    <w:rsid w:val="003F0FE4"/>
    <w:rsid w:val="003F1040"/>
    <w:rsid w:val="003F10AD"/>
    <w:rsid w:val="003F189F"/>
    <w:rsid w:val="003F19E7"/>
    <w:rsid w:val="003F2B3B"/>
    <w:rsid w:val="003F2ED7"/>
    <w:rsid w:val="003F3F67"/>
    <w:rsid w:val="003F4D3B"/>
    <w:rsid w:val="003F56F7"/>
    <w:rsid w:val="003F5894"/>
    <w:rsid w:val="003F5DA0"/>
    <w:rsid w:val="003F61BF"/>
    <w:rsid w:val="003F733D"/>
    <w:rsid w:val="003F77C7"/>
    <w:rsid w:val="003F798E"/>
    <w:rsid w:val="0040050D"/>
    <w:rsid w:val="00400732"/>
    <w:rsid w:val="004007FA"/>
    <w:rsid w:val="004009E5"/>
    <w:rsid w:val="00400F95"/>
    <w:rsid w:val="00400FE7"/>
    <w:rsid w:val="0040211F"/>
    <w:rsid w:val="004025EB"/>
    <w:rsid w:val="00402992"/>
    <w:rsid w:val="00403171"/>
    <w:rsid w:val="0040357B"/>
    <w:rsid w:val="00403BE9"/>
    <w:rsid w:val="0040477D"/>
    <w:rsid w:val="00406AB4"/>
    <w:rsid w:val="00406B38"/>
    <w:rsid w:val="00407B41"/>
    <w:rsid w:val="00410AC0"/>
    <w:rsid w:val="004113F6"/>
    <w:rsid w:val="004118F4"/>
    <w:rsid w:val="00411BC1"/>
    <w:rsid w:val="004124E3"/>
    <w:rsid w:val="0041259F"/>
    <w:rsid w:val="00412BA2"/>
    <w:rsid w:val="00413640"/>
    <w:rsid w:val="00413CF7"/>
    <w:rsid w:val="00413F85"/>
    <w:rsid w:val="004140E2"/>
    <w:rsid w:val="004142DA"/>
    <w:rsid w:val="0041432B"/>
    <w:rsid w:val="004147EA"/>
    <w:rsid w:val="00414931"/>
    <w:rsid w:val="00414D26"/>
    <w:rsid w:val="0041526B"/>
    <w:rsid w:val="004154E7"/>
    <w:rsid w:val="00415B59"/>
    <w:rsid w:val="00416549"/>
    <w:rsid w:val="004170AE"/>
    <w:rsid w:val="0042053C"/>
    <w:rsid w:val="00420E83"/>
    <w:rsid w:val="00421794"/>
    <w:rsid w:val="004222E1"/>
    <w:rsid w:val="004223BD"/>
    <w:rsid w:val="00422ABE"/>
    <w:rsid w:val="00422F07"/>
    <w:rsid w:val="00423102"/>
    <w:rsid w:val="00423161"/>
    <w:rsid w:val="0042378E"/>
    <w:rsid w:val="004237E0"/>
    <w:rsid w:val="004253F2"/>
    <w:rsid w:val="004254C6"/>
    <w:rsid w:val="00425743"/>
    <w:rsid w:val="004259C0"/>
    <w:rsid w:val="004265A9"/>
    <w:rsid w:val="00427778"/>
    <w:rsid w:val="00430438"/>
    <w:rsid w:val="00431FF8"/>
    <w:rsid w:val="00432426"/>
    <w:rsid w:val="0043245F"/>
    <w:rsid w:val="00432C77"/>
    <w:rsid w:val="00432D61"/>
    <w:rsid w:val="00433AD8"/>
    <w:rsid w:val="00434171"/>
    <w:rsid w:val="0043481D"/>
    <w:rsid w:val="004351C0"/>
    <w:rsid w:val="00435597"/>
    <w:rsid w:val="00436890"/>
    <w:rsid w:val="00436C95"/>
    <w:rsid w:val="004373E8"/>
    <w:rsid w:val="004376FC"/>
    <w:rsid w:val="00437AE4"/>
    <w:rsid w:val="004409BB"/>
    <w:rsid w:val="00440AD8"/>
    <w:rsid w:val="0044122E"/>
    <w:rsid w:val="00441242"/>
    <w:rsid w:val="00441B20"/>
    <w:rsid w:val="00442209"/>
    <w:rsid w:val="00442F18"/>
    <w:rsid w:val="00442FAA"/>
    <w:rsid w:val="004437ED"/>
    <w:rsid w:val="00443C11"/>
    <w:rsid w:val="0044423E"/>
    <w:rsid w:val="004444B0"/>
    <w:rsid w:val="0044450C"/>
    <w:rsid w:val="00444679"/>
    <w:rsid w:val="00445464"/>
    <w:rsid w:val="00445ADB"/>
    <w:rsid w:val="00445DC0"/>
    <w:rsid w:val="00447841"/>
    <w:rsid w:val="00447B31"/>
    <w:rsid w:val="00450553"/>
    <w:rsid w:val="004506CC"/>
    <w:rsid w:val="00450AD2"/>
    <w:rsid w:val="00450D9E"/>
    <w:rsid w:val="004512F5"/>
    <w:rsid w:val="004513C9"/>
    <w:rsid w:val="00453780"/>
    <w:rsid w:val="00454ACE"/>
    <w:rsid w:val="00454D2A"/>
    <w:rsid w:val="00454E5A"/>
    <w:rsid w:val="00454EFC"/>
    <w:rsid w:val="00454F27"/>
    <w:rsid w:val="0045659C"/>
    <w:rsid w:val="00456B1D"/>
    <w:rsid w:val="00457424"/>
    <w:rsid w:val="00461EE5"/>
    <w:rsid w:val="004622D5"/>
    <w:rsid w:val="00462335"/>
    <w:rsid w:val="0046242D"/>
    <w:rsid w:val="00462534"/>
    <w:rsid w:val="004626D3"/>
    <w:rsid w:val="00462943"/>
    <w:rsid w:val="00463159"/>
    <w:rsid w:val="004635F3"/>
    <w:rsid w:val="004647F6"/>
    <w:rsid w:val="00464AD6"/>
    <w:rsid w:val="004651CF"/>
    <w:rsid w:val="00465468"/>
    <w:rsid w:val="0046553E"/>
    <w:rsid w:val="00465857"/>
    <w:rsid w:val="00465B6E"/>
    <w:rsid w:val="0046618E"/>
    <w:rsid w:val="00466F78"/>
    <w:rsid w:val="00467BA7"/>
    <w:rsid w:val="00467D59"/>
    <w:rsid w:val="00467F92"/>
    <w:rsid w:val="00470130"/>
    <w:rsid w:val="004705B2"/>
    <w:rsid w:val="004717AE"/>
    <w:rsid w:val="0047294A"/>
    <w:rsid w:val="00472E09"/>
    <w:rsid w:val="00472F90"/>
    <w:rsid w:val="00472FBE"/>
    <w:rsid w:val="00473636"/>
    <w:rsid w:val="004736E0"/>
    <w:rsid w:val="004746A9"/>
    <w:rsid w:val="00474A7B"/>
    <w:rsid w:val="00474B7C"/>
    <w:rsid w:val="00475119"/>
    <w:rsid w:val="00475158"/>
    <w:rsid w:val="004752DF"/>
    <w:rsid w:val="004756CA"/>
    <w:rsid w:val="00475713"/>
    <w:rsid w:val="00475B8C"/>
    <w:rsid w:val="00475E13"/>
    <w:rsid w:val="0047636E"/>
    <w:rsid w:val="00476612"/>
    <w:rsid w:val="0048051B"/>
    <w:rsid w:val="00480D3C"/>
    <w:rsid w:val="00480F04"/>
    <w:rsid w:val="004812F5"/>
    <w:rsid w:val="004817D8"/>
    <w:rsid w:val="00481EAD"/>
    <w:rsid w:val="00481F23"/>
    <w:rsid w:val="00482C90"/>
    <w:rsid w:val="0048325D"/>
    <w:rsid w:val="004835AB"/>
    <w:rsid w:val="00483666"/>
    <w:rsid w:val="00484AE6"/>
    <w:rsid w:val="0048598A"/>
    <w:rsid w:val="00485F2C"/>
    <w:rsid w:val="00485F90"/>
    <w:rsid w:val="00486444"/>
    <w:rsid w:val="00486C98"/>
    <w:rsid w:val="0048714E"/>
    <w:rsid w:val="004878AA"/>
    <w:rsid w:val="004879C8"/>
    <w:rsid w:val="004901B2"/>
    <w:rsid w:val="0049193A"/>
    <w:rsid w:val="004928B8"/>
    <w:rsid w:val="00493514"/>
    <w:rsid w:val="0049359B"/>
    <w:rsid w:val="00493C15"/>
    <w:rsid w:val="004952D8"/>
    <w:rsid w:val="00495DE0"/>
    <w:rsid w:val="0049737B"/>
    <w:rsid w:val="00497FA7"/>
    <w:rsid w:val="004A04EE"/>
    <w:rsid w:val="004A1C83"/>
    <w:rsid w:val="004A1F81"/>
    <w:rsid w:val="004A20AE"/>
    <w:rsid w:val="004A2A02"/>
    <w:rsid w:val="004A2AC0"/>
    <w:rsid w:val="004A2E31"/>
    <w:rsid w:val="004A3D1D"/>
    <w:rsid w:val="004A3D86"/>
    <w:rsid w:val="004A3DF6"/>
    <w:rsid w:val="004A46ED"/>
    <w:rsid w:val="004A4938"/>
    <w:rsid w:val="004A4DC3"/>
    <w:rsid w:val="004A5199"/>
    <w:rsid w:val="004A67B3"/>
    <w:rsid w:val="004A6BDD"/>
    <w:rsid w:val="004A6D8C"/>
    <w:rsid w:val="004A765F"/>
    <w:rsid w:val="004A76D5"/>
    <w:rsid w:val="004A7E11"/>
    <w:rsid w:val="004B0FF5"/>
    <w:rsid w:val="004B153B"/>
    <w:rsid w:val="004B221A"/>
    <w:rsid w:val="004B254D"/>
    <w:rsid w:val="004B298D"/>
    <w:rsid w:val="004B2B44"/>
    <w:rsid w:val="004B2D81"/>
    <w:rsid w:val="004B2D9D"/>
    <w:rsid w:val="004B2FC7"/>
    <w:rsid w:val="004B304F"/>
    <w:rsid w:val="004B4146"/>
    <w:rsid w:val="004B466B"/>
    <w:rsid w:val="004B4A1D"/>
    <w:rsid w:val="004B5A49"/>
    <w:rsid w:val="004B63FC"/>
    <w:rsid w:val="004B66E7"/>
    <w:rsid w:val="004B6A24"/>
    <w:rsid w:val="004B6F88"/>
    <w:rsid w:val="004B73A8"/>
    <w:rsid w:val="004B73FE"/>
    <w:rsid w:val="004B7CBC"/>
    <w:rsid w:val="004B7DFF"/>
    <w:rsid w:val="004B7F3C"/>
    <w:rsid w:val="004C0B60"/>
    <w:rsid w:val="004C18CE"/>
    <w:rsid w:val="004C19A7"/>
    <w:rsid w:val="004C22BD"/>
    <w:rsid w:val="004C26EF"/>
    <w:rsid w:val="004C3982"/>
    <w:rsid w:val="004C3F8D"/>
    <w:rsid w:val="004C4F79"/>
    <w:rsid w:val="004C5485"/>
    <w:rsid w:val="004C70E1"/>
    <w:rsid w:val="004C7BD0"/>
    <w:rsid w:val="004D039C"/>
    <w:rsid w:val="004D0E37"/>
    <w:rsid w:val="004D0E66"/>
    <w:rsid w:val="004D205F"/>
    <w:rsid w:val="004D266D"/>
    <w:rsid w:val="004D26A5"/>
    <w:rsid w:val="004D345D"/>
    <w:rsid w:val="004D389E"/>
    <w:rsid w:val="004D39C1"/>
    <w:rsid w:val="004D40C8"/>
    <w:rsid w:val="004D47F8"/>
    <w:rsid w:val="004D4A54"/>
    <w:rsid w:val="004D4A95"/>
    <w:rsid w:val="004D55ED"/>
    <w:rsid w:val="004D57D7"/>
    <w:rsid w:val="004D5D57"/>
    <w:rsid w:val="004D5D6F"/>
    <w:rsid w:val="004D725E"/>
    <w:rsid w:val="004D7BF1"/>
    <w:rsid w:val="004E11BB"/>
    <w:rsid w:val="004E1EE4"/>
    <w:rsid w:val="004E231C"/>
    <w:rsid w:val="004E3161"/>
    <w:rsid w:val="004E35EB"/>
    <w:rsid w:val="004E384C"/>
    <w:rsid w:val="004E3C1C"/>
    <w:rsid w:val="004E43CC"/>
    <w:rsid w:val="004E4A2B"/>
    <w:rsid w:val="004E4C7A"/>
    <w:rsid w:val="004E4F4D"/>
    <w:rsid w:val="004E6115"/>
    <w:rsid w:val="004E6B3B"/>
    <w:rsid w:val="004E6F6D"/>
    <w:rsid w:val="004F0616"/>
    <w:rsid w:val="004F2280"/>
    <w:rsid w:val="004F2B67"/>
    <w:rsid w:val="004F2D45"/>
    <w:rsid w:val="004F2DA1"/>
    <w:rsid w:val="004F3111"/>
    <w:rsid w:val="004F363D"/>
    <w:rsid w:val="004F4829"/>
    <w:rsid w:val="004F4B09"/>
    <w:rsid w:val="004F5540"/>
    <w:rsid w:val="004F59A1"/>
    <w:rsid w:val="004F637D"/>
    <w:rsid w:val="004F66A6"/>
    <w:rsid w:val="004F6C4B"/>
    <w:rsid w:val="004F7137"/>
    <w:rsid w:val="004F7F11"/>
    <w:rsid w:val="00500492"/>
    <w:rsid w:val="0050097B"/>
    <w:rsid w:val="00501691"/>
    <w:rsid w:val="00501EA0"/>
    <w:rsid w:val="00501F59"/>
    <w:rsid w:val="00502559"/>
    <w:rsid w:val="00503439"/>
    <w:rsid w:val="00503D89"/>
    <w:rsid w:val="00504A09"/>
    <w:rsid w:val="00504B0C"/>
    <w:rsid w:val="00504B48"/>
    <w:rsid w:val="005052BE"/>
    <w:rsid w:val="00505E5E"/>
    <w:rsid w:val="00507031"/>
    <w:rsid w:val="00507315"/>
    <w:rsid w:val="0050734B"/>
    <w:rsid w:val="005079DF"/>
    <w:rsid w:val="00507B43"/>
    <w:rsid w:val="00510B6B"/>
    <w:rsid w:val="0051214F"/>
    <w:rsid w:val="0051218B"/>
    <w:rsid w:val="0051292D"/>
    <w:rsid w:val="00512CFF"/>
    <w:rsid w:val="00513BC3"/>
    <w:rsid w:val="0051442A"/>
    <w:rsid w:val="00515446"/>
    <w:rsid w:val="005160EA"/>
    <w:rsid w:val="005163C1"/>
    <w:rsid w:val="00516895"/>
    <w:rsid w:val="00516BAF"/>
    <w:rsid w:val="00516C05"/>
    <w:rsid w:val="00516C13"/>
    <w:rsid w:val="00516F65"/>
    <w:rsid w:val="00516F97"/>
    <w:rsid w:val="0051729D"/>
    <w:rsid w:val="00517A0B"/>
    <w:rsid w:val="00517A53"/>
    <w:rsid w:val="005204D1"/>
    <w:rsid w:val="00520C84"/>
    <w:rsid w:val="005214CC"/>
    <w:rsid w:val="00522089"/>
    <w:rsid w:val="005225D6"/>
    <w:rsid w:val="005232BA"/>
    <w:rsid w:val="0052378E"/>
    <w:rsid w:val="005240D5"/>
    <w:rsid w:val="00524F0E"/>
    <w:rsid w:val="005253D0"/>
    <w:rsid w:val="00525580"/>
    <w:rsid w:val="005259FE"/>
    <w:rsid w:val="00525C19"/>
    <w:rsid w:val="005261C9"/>
    <w:rsid w:val="00526421"/>
    <w:rsid w:val="00526E25"/>
    <w:rsid w:val="0052724E"/>
    <w:rsid w:val="00527B61"/>
    <w:rsid w:val="0053046E"/>
    <w:rsid w:val="00531577"/>
    <w:rsid w:val="00531B39"/>
    <w:rsid w:val="00531E98"/>
    <w:rsid w:val="005327AF"/>
    <w:rsid w:val="0053337C"/>
    <w:rsid w:val="00533489"/>
    <w:rsid w:val="005341D4"/>
    <w:rsid w:val="0053445C"/>
    <w:rsid w:val="00535782"/>
    <w:rsid w:val="00535D17"/>
    <w:rsid w:val="005365CF"/>
    <w:rsid w:val="0053666F"/>
    <w:rsid w:val="0053760D"/>
    <w:rsid w:val="005378D0"/>
    <w:rsid w:val="00537BB0"/>
    <w:rsid w:val="00537F13"/>
    <w:rsid w:val="00540754"/>
    <w:rsid w:val="005409B1"/>
    <w:rsid w:val="00541343"/>
    <w:rsid w:val="00541960"/>
    <w:rsid w:val="00541E0A"/>
    <w:rsid w:val="005425FA"/>
    <w:rsid w:val="00542771"/>
    <w:rsid w:val="00542779"/>
    <w:rsid w:val="00542D9D"/>
    <w:rsid w:val="00542EC6"/>
    <w:rsid w:val="00543027"/>
    <w:rsid w:val="0054349D"/>
    <w:rsid w:val="00543918"/>
    <w:rsid w:val="00543920"/>
    <w:rsid w:val="00543B32"/>
    <w:rsid w:val="00544187"/>
    <w:rsid w:val="005446A4"/>
    <w:rsid w:val="005452B8"/>
    <w:rsid w:val="00545A0C"/>
    <w:rsid w:val="00546577"/>
    <w:rsid w:val="00546EF1"/>
    <w:rsid w:val="005471AF"/>
    <w:rsid w:val="00547895"/>
    <w:rsid w:val="0054796A"/>
    <w:rsid w:val="00547AEE"/>
    <w:rsid w:val="00547B7E"/>
    <w:rsid w:val="005501F5"/>
    <w:rsid w:val="005507FE"/>
    <w:rsid w:val="00550E0E"/>
    <w:rsid w:val="00551167"/>
    <w:rsid w:val="005511AD"/>
    <w:rsid w:val="005511B6"/>
    <w:rsid w:val="00551A63"/>
    <w:rsid w:val="00551D3E"/>
    <w:rsid w:val="005523FF"/>
    <w:rsid w:val="00552B51"/>
    <w:rsid w:val="00552FF0"/>
    <w:rsid w:val="00553423"/>
    <w:rsid w:val="0055369D"/>
    <w:rsid w:val="00553D4B"/>
    <w:rsid w:val="00553DC1"/>
    <w:rsid w:val="00553E7A"/>
    <w:rsid w:val="0055442E"/>
    <w:rsid w:val="00554690"/>
    <w:rsid w:val="0055538C"/>
    <w:rsid w:val="00555D84"/>
    <w:rsid w:val="0055608B"/>
    <w:rsid w:val="00557A6C"/>
    <w:rsid w:val="005606C9"/>
    <w:rsid w:val="00561530"/>
    <w:rsid w:val="00561727"/>
    <w:rsid w:val="00561CD5"/>
    <w:rsid w:val="00561FAF"/>
    <w:rsid w:val="0056230C"/>
    <w:rsid w:val="005626EA"/>
    <w:rsid w:val="00562CE7"/>
    <w:rsid w:val="00563228"/>
    <w:rsid w:val="0056383B"/>
    <w:rsid w:val="00563C01"/>
    <w:rsid w:val="00563CFC"/>
    <w:rsid w:val="005646EE"/>
    <w:rsid w:val="00565027"/>
    <w:rsid w:val="00565BDF"/>
    <w:rsid w:val="00565F1B"/>
    <w:rsid w:val="00566618"/>
    <w:rsid w:val="0056707A"/>
    <w:rsid w:val="0056749D"/>
    <w:rsid w:val="00567688"/>
    <w:rsid w:val="00567F6E"/>
    <w:rsid w:val="005706F5"/>
    <w:rsid w:val="0057168C"/>
    <w:rsid w:val="00572233"/>
    <w:rsid w:val="005722B7"/>
    <w:rsid w:val="005724AA"/>
    <w:rsid w:val="00572827"/>
    <w:rsid w:val="005730D4"/>
    <w:rsid w:val="005736A6"/>
    <w:rsid w:val="00573716"/>
    <w:rsid w:val="005742D9"/>
    <w:rsid w:val="00574F53"/>
    <w:rsid w:val="005754CF"/>
    <w:rsid w:val="00575653"/>
    <w:rsid w:val="00575941"/>
    <w:rsid w:val="00575C8F"/>
    <w:rsid w:val="005762F6"/>
    <w:rsid w:val="0057695F"/>
    <w:rsid w:val="005778BE"/>
    <w:rsid w:val="00577DCB"/>
    <w:rsid w:val="00577EF6"/>
    <w:rsid w:val="0058042E"/>
    <w:rsid w:val="005810B3"/>
    <w:rsid w:val="00581196"/>
    <w:rsid w:val="005811A3"/>
    <w:rsid w:val="00581A91"/>
    <w:rsid w:val="00581AB8"/>
    <w:rsid w:val="00581B37"/>
    <w:rsid w:val="00583761"/>
    <w:rsid w:val="00583C7D"/>
    <w:rsid w:val="00583FA8"/>
    <w:rsid w:val="00584540"/>
    <w:rsid w:val="005845E7"/>
    <w:rsid w:val="00584750"/>
    <w:rsid w:val="0058493D"/>
    <w:rsid w:val="00584A95"/>
    <w:rsid w:val="00584B8B"/>
    <w:rsid w:val="00584DC3"/>
    <w:rsid w:val="0058520B"/>
    <w:rsid w:val="005852D2"/>
    <w:rsid w:val="00586318"/>
    <w:rsid w:val="005868B6"/>
    <w:rsid w:val="00586D0F"/>
    <w:rsid w:val="005872D9"/>
    <w:rsid w:val="0058781F"/>
    <w:rsid w:val="00590260"/>
    <w:rsid w:val="005904A3"/>
    <w:rsid w:val="0059096B"/>
    <w:rsid w:val="00590E93"/>
    <w:rsid w:val="00593E7F"/>
    <w:rsid w:val="00593F74"/>
    <w:rsid w:val="005944EB"/>
    <w:rsid w:val="00594996"/>
    <w:rsid w:val="00594A77"/>
    <w:rsid w:val="005952FA"/>
    <w:rsid w:val="0059619A"/>
    <w:rsid w:val="005962B1"/>
    <w:rsid w:val="005963C1"/>
    <w:rsid w:val="005968AD"/>
    <w:rsid w:val="0059714A"/>
    <w:rsid w:val="00597177"/>
    <w:rsid w:val="005A01C1"/>
    <w:rsid w:val="005A12DA"/>
    <w:rsid w:val="005A142D"/>
    <w:rsid w:val="005A193B"/>
    <w:rsid w:val="005A1C44"/>
    <w:rsid w:val="005A1C5E"/>
    <w:rsid w:val="005A22F6"/>
    <w:rsid w:val="005A30C3"/>
    <w:rsid w:val="005A3401"/>
    <w:rsid w:val="005A40C4"/>
    <w:rsid w:val="005A4905"/>
    <w:rsid w:val="005A4B8C"/>
    <w:rsid w:val="005A54F6"/>
    <w:rsid w:val="005A57DE"/>
    <w:rsid w:val="005A6DEE"/>
    <w:rsid w:val="005A6F38"/>
    <w:rsid w:val="005A6F4F"/>
    <w:rsid w:val="005A7C7C"/>
    <w:rsid w:val="005B00DE"/>
    <w:rsid w:val="005B0506"/>
    <w:rsid w:val="005B0D77"/>
    <w:rsid w:val="005B1024"/>
    <w:rsid w:val="005B3E73"/>
    <w:rsid w:val="005B454A"/>
    <w:rsid w:val="005B4B5E"/>
    <w:rsid w:val="005B4F96"/>
    <w:rsid w:val="005B5410"/>
    <w:rsid w:val="005B58B3"/>
    <w:rsid w:val="005B5E8E"/>
    <w:rsid w:val="005B6FEE"/>
    <w:rsid w:val="005C02A6"/>
    <w:rsid w:val="005C0E26"/>
    <w:rsid w:val="005C0E80"/>
    <w:rsid w:val="005C1658"/>
    <w:rsid w:val="005C182F"/>
    <w:rsid w:val="005C242F"/>
    <w:rsid w:val="005C34D2"/>
    <w:rsid w:val="005C3B79"/>
    <w:rsid w:val="005C43C9"/>
    <w:rsid w:val="005C473F"/>
    <w:rsid w:val="005C4B46"/>
    <w:rsid w:val="005C5C31"/>
    <w:rsid w:val="005C5C8E"/>
    <w:rsid w:val="005C681B"/>
    <w:rsid w:val="005C784A"/>
    <w:rsid w:val="005D0F31"/>
    <w:rsid w:val="005D161E"/>
    <w:rsid w:val="005D1D2F"/>
    <w:rsid w:val="005D2063"/>
    <w:rsid w:val="005D2270"/>
    <w:rsid w:val="005D27EC"/>
    <w:rsid w:val="005D2D48"/>
    <w:rsid w:val="005D3563"/>
    <w:rsid w:val="005D3EBC"/>
    <w:rsid w:val="005D45EA"/>
    <w:rsid w:val="005D492D"/>
    <w:rsid w:val="005D4C4B"/>
    <w:rsid w:val="005D4ED1"/>
    <w:rsid w:val="005D4EE6"/>
    <w:rsid w:val="005D5B88"/>
    <w:rsid w:val="005D6F2C"/>
    <w:rsid w:val="005D74A0"/>
    <w:rsid w:val="005D7527"/>
    <w:rsid w:val="005D77B5"/>
    <w:rsid w:val="005E073E"/>
    <w:rsid w:val="005E0F50"/>
    <w:rsid w:val="005E13E5"/>
    <w:rsid w:val="005E1C36"/>
    <w:rsid w:val="005E208F"/>
    <w:rsid w:val="005E25D3"/>
    <w:rsid w:val="005E36E8"/>
    <w:rsid w:val="005E4132"/>
    <w:rsid w:val="005E4658"/>
    <w:rsid w:val="005E5025"/>
    <w:rsid w:val="005E5565"/>
    <w:rsid w:val="005E5717"/>
    <w:rsid w:val="005E5ADD"/>
    <w:rsid w:val="005E5E72"/>
    <w:rsid w:val="005E5EEB"/>
    <w:rsid w:val="005E62F9"/>
    <w:rsid w:val="005E691C"/>
    <w:rsid w:val="005E6B7C"/>
    <w:rsid w:val="005E6DF8"/>
    <w:rsid w:val="005E79D2"/>
    <w:rsid w:val="005E7E52"/>
    <w:rsid w:val="005F017C"/>
    <w:rsid w:val="005F0D2A"/>
    <w:rsid w:val="005F19AB"/>
    <w:rsid w:val="005F1BE5"/>
    <w:rsid w:val="005F1CB4"/>
    <w:rsid w:val="005F1E77"/>
    <w:rsid w:val="005F32CE"/>
    <w:rsid w:val="005F330D"/>
    <w:rsid w:val="005F4462"/>
    <w:rsid w:val="005F462A"/>
    <w:rsid w:val="005F4CB6"/>
    <w:rsid w:val="005F4FC9"/>
    <w:rsid w:val="005F528F"/>
    <w:rsid w:val="005F5AEA"/>
    <w:rsid w:val="005F5CB9"/>
    <w:rsid w:val="005F6661"/>
    <w:rsid w:val="005F685E"/>
    <w:rsid w:val="005F6DD5"/>
    <w:rsid w:val="00600233"/>
    <w:rsid w:val="0060087C"/>
    <w:rsid w:val="00600F1F"/>
    <w:rsid w:val="0060153C"/>
    <w:rsid w:val="006016F4"/>
    <w:rsid w:val="00601955"/>
    <w:rsid w:val="00601C0D"/>
    <w:rsid w:val="00601D6A"/>
    <w:rsid w:val="00602148"/>
    <w:rsid w:val="0060266E"/>
    <w:rsid w:val="00602B14"/>
    <w:rsid w:val="006035AE"/>
    <w:rsid w:val="00603EA9"/>
    <w:rsid w:val="00604851"/>
    <w:rsid w:val="0060560A"/>
    <w:rsid w:val="00606148"/>
    <w:rsid w:val="0060642A"/>
    <w:rsid w:val="006064C9"/>
    <w:rsid w:val="0061018E"/>
    <w:rsid w:val="00610D0D"/>
    <w:rsid w:val="00611564"/>
    <w:rsid w:val="006126B5"/>
    <w:rsid w:val="006130D2"/>
    <w:rsid w:val="006135A2"/>
    <w:rsid w:val="00614BD2"/>
    <w:rsid w:val="00615006"/>
    <w:rsid w:val="006156D2"/>
    <w:rsid w:val="006158E7"/>
    <w:rsid w:val="006159A2"/>
    <w:rsid w:val="00616D99"/>
    <w:rsid w:val="006176A7"/>
    <w:rsid w:val="00617E78"/>
    <w:rsid w:val="00617F80"/>
    <w:rsid w:val="0062002C"/>
    <w:rsid w:val="0062160C"/>
    <w:rsid w:val="006216B1"/>
    <w:rsid w:val="00621992"/>
    <w:rsid w:val="00621BD9"/>
    <w:rsid w:val="00621C5A"/>
    <w:rsid w:val="006220E2"/>
    <w:rsid w:val="00622884"/>
    <w:rsid w:val="0062289A"/>
    <w:rsid w:val="006231D0"/>
    <w:rsid w:val="006237BA"/>
    <w:rsid w:val="0062423B"/>
    <w:rsid w:val="00624D1E"/>
    <w:rsid w:val="00625CC5"/>
    <w:rsid w:val="00625D83"/>
    <w:rsid w:val="00625E24"/>
    <w:rsid w:val="0062723B"/>
    <w:rsid w:val="00627750"/>
    <w:rsid w:val="006277A0"/>
    <w:rsid w:val="006278C9"/>
    <w:rsid w:val="00630685"/>
    <w:rsid w:val="00631618"/>
    <w:rsid w:val="00631A6F"/>
    <w:rsid w:val="00631CF3"/>
    <w:rsid w:val="00632148"/>
    <w:rsid w:val="006322E1"/>
    <w:rsid w:val="006322E6"/>
    <w:rsid w:val="00633136"/>
    <w:rsid w:val="006335EB"/>
    <w:rsid w:val="006339EB"/>
    <w:rsid w:val="0063410F"/>
    <w:rsid w:val="006343E3"/>
    <w:rsid w:val="00634896"/>
    <w:rsid w:val="00634AFB"/>
    <w:rsid w:val="00634E0D"/>
    <w:rsid w:val="00635BEA"/>
    <w:rsid w:val="006369A7"/>
    <w:rsid w:val="00636A89"/>
    <w:rsid w:val="00637327"/>
    <w:rsid w:val="006375A6"/>
    <w:rsid w:val="00637EC3"/>
    <w:rsid w:val="00640B95"/>
    <w:rsid w:val="00640CBA"/>
    <w:rsid w:val="00641333"/>
    <w:rsid w:val="00641454"/>
    <w:rsid w:val="0064368E"/>
    <w:rsid w:val="00643ECD"/>
    <w:rsid w:val="006442FF"/>
    <w:rsid w:val="0064492C"/>
    <w:rsid w:val="00645E6B"/>
    <w:rsid w:val="006471BA"/>
    <w:rsid w:val="00647F08"/>
    <w:rsid w:val="006502E3"/>
    <w:rsid w:val="00650F4A"/>
    <w:rsid w:val="00651064"/>
    <w:rsid w:val="006524DB"/>
    <w:rsid w:val="00652AFE"/>
    <w:rsid w:val="00652B57"/>
    <w:rsid w:val="00653749"/>
    <w:rsid w:val="006539AA"/>
    <w:rsid w:val="00653BFF"/>
    <w:rsid w:val="00654B36"/>
    <w:rsid w:val="00655183"/>
    <w:rsid w:val="006552AB"/>
    <w:rsid w:val="0065590D"/>
    <w:rsid w:val="0065790F"/>
    <w:rsid w:val="00657B1D"/>
    <w:rsid w:val="006603DC"/>
    <w:rsid w:val="006603F5"/>
    <w:rsid w:val="006605D6"/>
    <w:rsid w:val="0066065A"/>
    <w:rsid w:val="00660A2E"/>
    <w:rsid w:val="00660BE8"/>
    <w:rsid w:val="00660E20"/>
    <w:rsid w:val="0066177A"/>
    <w:rsid w:val="006618AB"/>
    <w:rsid w:val="00661E95"/>
    <w:rsid w:val="00661EC2"/>
    <w:rsid w:val="0066506F"/>
    <w:rsid w:val="00665638"/>
    <w:rsid w:val="0066576C"/>
    <w:rsid w:val="006657A9"/>
    <w:rsid w:val="00666263"/>
    <w:rsid w:val="00666534"/>
    <w:rsid w:val="00666599"/>
    <w:rsid w:val="006667B7"/>
    <w:rsid w:val="00666AAD"/>
    <w:rsid w:val="006670DB"/>
    <w:rsid w:val="006671A4"/>
    <w:rsid w:val="00670F34"/>
    <w:rsid w:val="00671587"/>
    <w:rsid w:val="00672079"/>
    <w:rsid w:val="006722C4"/>
    <w:rsid w:val="00672B28"/>
    <w:rsid w:val="00672E71"/>
    <w:rsid w:val="0067331A"/>
    <w:rsid w:val="00673350"/>
    <w:rsid w:val="006736B2"/>
    <w:rsid w:val="006736E6"/>
    <w:rsid w:val="00673720"/>
    <w:rsid w:val="006746F0"/>
    <w:rsid w:val="00674C6C"/>
    <w:rsid w:val="00676378"/>
    <w:rsid w:val="006771FD"/>
    <w:rsid w:val="006778B0"/>
    <w:rsid w:val="00680080"/>
    <w:rsid w:val="00680BD6"/>
    <w:rsid w:val="0068114D"/>
    <w:rsid w:val="00681506"/>
    <w:rsid w:val="00681890"/>
    <w:rsid w:val="0068195C"/>
    <w:rsid w:val="006823CA"/>
    <w:rsid w:val="00682E17"/>
    <w:rsid w:val="00682EA5"/>
    <w:rsid w:val="00682F57"/>
    <w:rsid w:val="0068322B"/>
    <w:rsid w:val="006834EA"/>
    <w:rsid w:val="006835A1"/>
    <w:rsid w:val="0068397C"/>
    <w:rsid w:val="0068399E"/>
    <w:rsid w:val="006840F4"/>
    <w:rsid w:val="00684B85"/>
    <w:rsid w:val="00685112"/>
    <w:rsid w:val="00685E62"/>
    <w:rsid w:val="00685F18"/>
    <w:rsid w:val="00686E16"/>
    <w:rsid w:val="006870F9"/>
    <w:rsid w:val="00687704"/>
    <w:rsid w:val="0069028A"/>
    <w:rsid w:val="00690D48"/>
    <w:rsid w:val="00691875"/>
    <w:rsid w:val="00691B98"/>
    <w:rsid w:val="006921A7"/>
    <w:rsid w:val="006925F7"/>
    <w:rsid w:val="00692B53"/>
    <w:rsid w:val="00692D42"/>
    <w:rsid w:val="0069368C"/>
    <w:rsid w:val="006939A2"/>
    <w:rsid w:val="00694F18"/>
    <w:rsid w:val="00696208"/>
    <w:rsid w:val="00696840"/>
    <w:rsid w:val="00696C31"/>
    <w:rsid w:val="00697173"/>
    <w:rsid w:val="006A1001"/>
    <w:rsid w:val="006A101D"/>
    <w:rsid w:val="006A1764"/>
    <w:rsid w:val="006A1FCE"/>
    <w:rsid w:val="006A213D"/>
    <w:rsid w:val="006A3366"/>
    <w:rsid w:val="006A33CC"/>
    <w:rsid w:val="006A3DF2"/>
    <w:rsid w:val="006A3EC2"/>
    <w:rsid w:val="006A461A"/>
    <w:rsid w:val="006A4771"/>
    <w:rsid w:val="006A4B22"/>
    <w:rsid w:val="006A657E"/>
    <w:rsid w:val="006A706C"/>
    <w:rsid w:val="006A7609"/>
    <w:rsid w:val="006A7B4D"/>
    <w:rsid w:val="006B0503"/>
    <w:rsid w:val="006B11ED"/>
    <w:rsid w:val="006B1597"/>
    <w:rsid w:val="006B1A04"/>
    <w:rsid w:val="006B1FCA"/>
    <w:rsid w:val="006B277F"/>
    <w:rsid w:val="006B3632"/>
    <w:rsid w:val="006B3AC8"/>
    <w:rsid w:val="006B3CE1"/>
    <w:rsid w:val="006B4094"/>
    <w:rsid w:val="006B494E"/>
    <w:rsid w:val="006B5116"/>
    <w:rsid w:val="006B5596"/>
    <w:rsid w:val="006B5889"/>
    <w:rsid w:val="006B63BB"/>
    <w:rsid w:val="006B6D91"/>
    <w:rsid w:val="006B74E9"/>
    <w:rsid w:val="006B7522"/>
    <w:rsid w:val="006B79E0"/>
    <w:rsid w:val="006B7B53"/>
    <w:rsid w:val="006C0060"/>
    <w:rsid w:val="006C04B4"/>
    <w:rsid w:val="006C08A7"/>
    <w:rsid w:val="006C1E78"/>
    <w:rsid w:val="006C2169"/>
    <w:rsid w:val="006C271B"/>
    <w:rsid w:val="006C3210"/>
    <w:rsid w:val="006C36E8"/>
    <w:rsid w:val="006C3BFD"/>
    <w:rsid w:val="006C4464"/>
    <w:rsid w:val="006C49CE"/>
    <w:rsid w:val="006C5859"/>
    <w:rsid w:val="006C5BC7"/>
    <w:rsid w:val="006C5EA3"/>
    <w:rsid w:val="006C6078"/>
    <w:rsid w:val="006C61FC"/>
    <w:rsid w:val="006C649F"/>
    <w:rsid w:val="006C66AF"/>
    <w:rsid w:val="006C689E"/>
    <w:rsid w:val="006C6A42"/>
    <w:rsid w:val="006C6C94"/>
    <w:rsid w:val="006C722E"/>
    <w:rsid w:val="006C7B50"/>
    <w:rsid w:val="006C7BDA"/>
    <w:rsid w:val="006D0650"/>
    <w:rsid w:val="006D065D"/>
    <w:rsid w:val="006D06FF"/>
    <w:rsid w:val="006D0856"/>
    <w:rsid w:val="006D0BBE"/>
    <w:rsid w:val="006D0DC9"/>
    <w:rsid w:val="006D133B"/>
    <w:rsid w:val="006D1B0F"/>
    <w:rsid w:val="006D1FEC"/>
    <w:rsid w:val="006D2674"/>
    <w:rsid w:val="006D2AC7"/>
    <w:rsid w:val="006D305E"/>
    <w:rsid w:val="006D3646"/>
    <w:rsid w:val="006D3ACC"/>
    <w:rsid w:val="006D45DF"/>
    <w:rsid w:val="006D4635"/>
    <w:rsid w:val="006D47CE"/>
    <w:rsid w:val="006D4AE3"/>
    <w:rsid w:val="006D4F6D"/>
    <w:rsid w:val="006D5F9B"/>
    <w:rsid w:val="006D7A6C"/>
    <w:rsid w:val="006D7AF7"/>
    <w:rsid w:val="006E0843"/>
    <w:rsid w:val="006E0C68"/>
    <w:rsid w:val="006E0F5B"/>
    <w:rsid w:val="006E1BB7"/>
    <w:rsid w:val="006E20B3"/>
    <w:rsid w:val="006E224A"/>
    <w:rsid w:val="006E25DC"/>
    <w:rsid w:val="006E3FFF"/>
    <w:rsid w:val="006E4129"/>
    <w:rsid w:val="006E4EC0"/>
    <w:rsid w:val="006E5098"/>
    <w:rsid w:val="006E52CB"/>
    <w:rsid w:val="006E554A"/>
    <w:rsid w:val="006E5594"/>
    <w:rsid w:val="006E5DF7"/>
    <w:rsid w:val="006E6456"/>
    <w:rsid w:val="006E66AA"/>
    <w:rsid w:val="006E7109"/>
    <w:rsid w:val="006E72F1"/>
    <w:rsid w:val="006F006C"/>
    <w:rsid w:val="006F0480"/>
    <w:rsid w:val="006F0730"/>
    <w:rsid w:val="006F0B3B"/>
    <w:rsid w:val="006F0C1B"/>
    <w:rsid w:val="006F170A"/>
    <w:rsid w:val="006F21B3"/>
    <w:rsid w:val="006F246A"/>
    <w:rsid w:val="006F2932"/>
    <w:rsid w:val="006F2C52"/>
    <w:rsid w:val="006F2C98"/>
    <w:rsid w:val="006F2D28"/>
    <w:rsid w:val="006F3063"/>
    <w:rsid w:val="006F4132"/>
    <w:rsid w:val="006F484C"/>
    <w:rsid w:val="006F5B86"/>
    <w:rsid w:val="006F5C26"/>
    <w:rsid w:val="006F5C83"/>
    <w:rsid w:val="006F5FE4"/>
    <w:rsid w:val="006F62C0"/>
    <w:rsid w:val="006F650D"/>
    <w:rsid w:val="007007B1"/>
    <w:rsid w:val="00701094"/>
    <w:rsid w:val="0070165F"/>
    <w:rsid w:val="00701C4E"/>
    <w:rsid w:val="00701FC8"/>
    <w:rsid w:val="007033D2"/>
    <w:rsid w:val="007046AA"/>
    <w:rsid w:val="007051BB"/>
    <w:rsid w:val="0070571A"/>
    <w:rsid w:val="00705936"/>
    <w:rsid w:val="00705946"/>
    <w:rsid w:val="00705BFE"/>
    <w:rsid w:val="00706673"/>
    <w:rsid w:val="00706E43"/>
    <w:rsid w:val="00706F32"/>
    <w:rsid w:val="00707076"/>
    <w:rsid w:val="007071DE"/>
    <w:rsid w:val="0070724B"/>
    <w:rsid w:val="007073E8"/>
    <w:rsid w:val="00707C95"/>
    <w:rsid w:val="00710B9D"/>
    <w:rsid w:val="00710C17"/>
    <w:rsid w:val="00712949"/>
    <w:rsid w:val="00712C6D"/>
    <w:rsid w:val="00712DE1"/>
    <w:rsid w:val="00713533"/>
    <w:rsid w:val="0071360A"/>
    <w:rsid w:val="00713BF0"/>
    <w:rsid w:val="00713E20"/>
    <w:rsid w:val="00714AD3"/>
    <w:rsid w:val="00714ADD"/>
    <w:rsid w:val="00714E2C"/>
    <w:rsid w:val="00714FEB"/>
    <w:rsid w:val="007151A8"/>
    <w:rsid w:val="0071539A"/>
    <w:rsid w:val="007158CA"/>
    <w:rsid w:val="0071717B"/>
    <w:rsid w:val="00717DF5"/>
    <w:rsid w:val="00720159"/>
    <w:rsid w:val="007213E7"/>
    <w:rsid w:val="00721426"/>
    <w:rsid w:val="00721ACE"/>
    <w:rsid w:val="00721DA2"/>
    <w:rsid w:val="007231F3"/>
    <w:rsid w:val="007234CE"/>
    <w:rsid w:val="007237C1"/>
    <w:rsid w:val="00723B81"/>
    <w:rsid w:val="007244CA"/>
    <w:rsid w:val="0072499C"/>
    <w:rsid w:val="00724FE3"/>
    <w:rsid w:val="00725246"/>
    <w:rsid w:val="00725C65"/>
    <w:rsid w:val="00726BD1"/>
    <w:rsid w:val="00726D44"/>
    <w:rsid w:val="00727843"/>
    <w:rsid w:val="00727A73"/>
    <w:rsid w:val="00730DDA"/>
    <w:rsid w:val="007318D5"/>
    <w:rsid w:val="00732F11"/>
    <w:rsid w:val="00734553"/>
    <w:rsid w:val="00734AF0"/>
    <w:rsid w:val="00734B0E"/>
    <w:rsid w:val="00734BC6"/>
    <w:rsid w:val="0073526E"/>
    <w:rsid w:val="007352BF"/>
    <w:rsid w:val="00736546"/>
    <w:rsid w:val="00736597"/>
    <w:rsid w:val="00736938"/>
    <w:rsid w:val="00736BA9"/>
    <w:rsid w:val="00736C1E"/>
    <w:rsid w:val="00737818"/>
    <w:rsid w:val="00737CD2"/>
    <w:rsid w:val="00737F35"/>
    <w:rsid w:val="007404FA"/>
    <w:rsid w:val="00740851"/>
    <w:rsid w:val="00740FB8"/>
    <w:rsid w:val="00741616"/>
    <w:rsid w:val="00741C55"/>
    <w:rsid w:val="00741D96"/>
    <w:rsid w:val="00742342"/>
    <w:rsid w:val="007428A8"/>
    <w:rsid w:val="007435D5"/>
    <w:rsid w:val="00744252"/>
    <w:rsid w:val="00744A51"/>
    <w:rsid w:val="00744E5B"/>
    <w:rsid w:val="00744F1C"/>
    <w:rsid w:val="0074545E"/>
    <w:rsid w:val="007455CA"/>
    <w:rsid w:val="00745AD4"/>
    <w:rsid w:val="00745CEE"/>
    <w:rsid w:val="0074649C"/>
    <w:rsid w:val="00747169"/>
    <w:rsid w:val="007471D6"/>
    <w:rsid w:val="007476E3"/>
    <w:rsid w:val="00747ECE"/>
    <w:rsid w:val="00750D52"/>
    <w:rsid w:val="00751B77"/>
    <w:rsid w:val="00751BFA"/>
    <w:rsid w:val="00751EB8"/>
    <w:rsid w:val="00751FEC"/>
    <w:rsid w:val="00752CF1"/>
    <w:rsid w:val="007544AD"/>
    <w:rsid w:val="00754A7E"/>
    <w:rsid w:val="00754D49"/>
    <w:rsid w:val="0075565B"/>
    <w:rsid w:val="007556DC"/>
    <w:rsid w:val="00755EAB"/>
    <w:rsid w:val="007560C5"/>
    <w:rsid w:val="007566C4"/>
    <w:rsid w:val="00756E63"/>
    <w:rsid w:val="00757014"/>
    <w:rsid w:val="007577D9"/>
    <w:rsid w:val="0075791A"/>
    <w:rsid w:val="00760243"/>
    <w:rsid w:val="0076059B"/>
    <w:rsid w:val="00760659"/>
    <w:rsid w:val="0076071F"/>
    <w:rsid w:val="00760B42"/>
    <w:rsid w:val="007610B6"/>
    <w:rsid w:val="00761ED9"/>
    <w:rsid w:val="007627CE"/>
    <w:rsid w:val="00762A6C"/>
    <w:rsid w:val="00762E7C"/>
    <w:rsid w:val="007633C0"/>
    <w:rsid w:val="00763520"/>
    <w:rsid w:val="007645F0"/>
    <w:rsid w:val="00764E3F"/>
    <w:rsid w:val="00765558"/>
    <w:rsid w:val="0076582B"/>
    <w:rsid w:val="00765F79"/>
    <w:rsid w:val="00766FD5"/>
    <w:rsid w:val="0076761A"/>
    <w:rsid w:val="007679FB"/>
    <w:rsid w:val="00767D56"/>
    <w:rsid w:val="00767EA4"/>
    <w:rsid w:val="00767EE6"/>
    <w:rsid w:val="00770A76"/>
    <w:rsid w:val="00770F65"/>
    <w:rsid w:val="00771213"/>
    <w:rsid w:val="00771897"/>
    <w:rsid w:val="007718A1"/>
    <w:rsid w:val="007734C3"/>
    <w:rsid w:val="007735CB"/>
    <w:rsid w:val="00774518"/>
    <w:rsid w:val="0077545D"/>
    <w:rsid w:val="007757E9"/>
    <w:rsid w:val="00775B03"/>
    <w:rsid w:val="00775DA7"/>
    <w:rsid w:val="00776B69"/>
    <w:rsid w:val="00776D33"/>
    <w:rsid w:val="0077701E"/>
    <w:rsid w:val="00777213"/>
    <w:rsid w:val="007774C4"/>
    <w:rsid w:val="00777751"/>
    <w:rsid w:val="0078005A"/>
    <w:rsid w:val="00780488"/>
    <w:rsid w:val="007805D9"/>
    <w:rsid w:val="00780F09"/>
    <w:rsid w:val="00781203"/>
    <w:rsid w:val="00781322"/>
    <w:rsid w:val="00781CFC"/>
    <w:rsid w:val="00782071"/>
    <w:rsid w:val="00782CF9"/>
    <w:rsid w:val="007838B5"/>
    <w:rsid w:val="00783EC8"/>
    <w:rsid w:val="007840C1"/>
    <w:rsid w:val="00784AB3"/>
    <w:rsid w:val="00784E7C"/>
    <w:rsid w:val="00785055"/>
    <w:rsid w:val="00785ACA"/>
    <w:rsid w:val="007862DD"/>
    <w:rsid w:val="00786D42"/>
    <w:rsid w:val="007872A9"/>
    <w:rsid w:val="007878AB"/>
    <w:rsid w:val="00787AC5"/>
    <w:rsid w:val="00787CC3"/>
    <w:rsid w:val="0079005D"/>
    <w:rsid w:val="00790333"/>
    <w:rsid w:val="00790377"/>
    <w:rsid w:val="00790449"/>
    <w:rsid w:val="00790EDE"/>
    <w:rsid w:val="00790FF8"/>
    <w:rsid w:val="007912A7"/>
    <w:rsid w:val="00791977"/>
    <w:rsid w:val="00792B32"/>
    <w:rsid w:val="007933BE"/>
    <w:rsid w:val="0079360B"/>
    <w:rsid w:val="007936B9"/>
    <w:rsid w:val="0079372F"/>
    <w:rsid w:val="00794ED0"/>
    <w:rsid w:val="00795843"/>
    <w:rsid w:val="007960A9"/>
    <w:rsid w:val="00796571"/>
    <w:rsid w:val="007965DE"/>
    <w:rsid w:val="00796D44"/>
    <w:rsid w:val="00796F63"/>
    <w:rsid w:val="007970B6"/>
    <w:rsid w:val="007973C9"/>
    <w:rsid w:val="007A0512"/>
    <w:rsid w:val="007A0D36"/>
    <w:rsid w:val="007A0D95"/>
    <w:rsid w:val="007A131C"/>
    <w:rsid w:val="007A15F5"/>
    <w:rsid w:val="007A212C"/>
    <w:rsid w:val="007A2271"/>
    <w:rsid w:val="007A29EC"/>
    <w:rsid w:val="007A33AA"/>
    <w:rsid w:val="007A34C8"/>
    <w:rsid w:val="007A3987"/>
    <w:rsid w:val="007A3A50"/>
    <w:rsid w:val="007A3D0B"/>
    <w:rsid w:val="007A42C5"/>
    <w:rsid w:val="007A4330"/>
    <w:rsid w:val="007A434C"/>
    <w:rsid w:val="007A4B48"/>
    <w:rsid w:val="007A5D4C"/>
    <w:rsid w:val="007A6180"/>
    <w:rsid w:val="007A64A1"/>
    <w:rsid w:val="007A71FB"/>
    <w:rsid w:val="007A78FF"/>
    <w:rsid w:val="007A7B2F"/>
    <w:rsid w:val="007B1B86"/>
    <w:rsid w:val="007B2CCC"/>
    <w:rsid w:val="007B356F"/>
    <w:rsid w:val="007B3FCB"/>
    <w:rsid w:val="007B4625"/>
    <w:rsid w:val="007B4F24"/>
    <w:rsid w:val="007B6240"/>
    <w:rsid w:val="007B6917"/>
    <w:rsid w:val="007B6A08"/>
    <w:rsid w:val="007B70A7"/>
    <w:rsid w:val="007B763B"/>
    <w:rsid w:val="007B7A64"/>
    <w:rsid w:val="007B7BA5"/>
    <w:rsid w:val="007B7CBD"/>
    <w:rsid w:val="007C0EBC"/>
    <w:rsid w:val="007C16E8"/>
    <w:rsid w:val="007C18C5"/>
    <w:rsid w:val="007C20F8"/>
    <w:rsid w:val="007C2916"/>
    <w:rsid w:val="007C2A56"/>
    <w:rsid w:val="007C332F"/>
    <w:rsid w:val="007C3AD7"/>
    <w:rsid w:val="007C3B13"/>
    <w:rsid w:val="007C408C"/>
    <w:rsid w:val="007C4E16"/>
    <w:rsid w:val="007C5A19"/>
    <w:rsid w:val="007C5B98"/>
    <w:rsid w:val="007C6516"/>
    <w:rsid w:val="007C78D5"/>
    <w:rsid w:val="007C7CDA"/>
    <w:rsid w:val="007C7F85"/>
    <w:rsid w:val="007C7FC8"/>
    <w:rsid w:val="007D0206"/>
    <w:rsid w:val="007D0402"/>
    <w:rsid w:val="007D0F5B"/>
    <w:rsid w:val="007D1FB3"/>
    <w:rsid w:val="007D2373"/>
    <w:rsid w:val="007D2489"/>
    <w:rsid w:val="007D2780"/>
    <w:rsid w:val="007D2992"/>
    <w:rsid w:val="007D2E52"/>
    <w:rsid w:val="007D346B"/>
    <w:rsid w:val="007D3E64"/>
    <w:rsid w:val="007D447D"/>
    <w:rsid w:val="007D48B0"/>
    <w:rsid w:val="007D4B81"/>
    <w:rsid w:val="007D56DA"/>
    <w:rsid w:val="007D7D7C"/>
    <w:rsid w:val="007E025C"/>
    <w:rsid w:val="007E0D49"/>
    <w:rsid w:val="007E1B94"/>
    <w:rsid w:val="007E3283"/>
    <w:rsid w:val="007E32DF"/>
    <w:rsid w:val="007E389B"/>
    <w:rsid w:val="007E401E"/>
    <w:rsid w:val="007E4070"/>
    <w:rsid w:val="007E4836"/>
    <w:rsid w:val="007E48EA"/>
    <w:rsid w:val="007E4B10"/>
    <w:rsid w:val="007E4FD0"/>
    <w:rsid w:val="007E600B"/>
    <w:rsid w:val="007E6370"/>
    <w:rsid w:val="007E6459"/>
    <w:rsid w:val="007E6D68"/>
    <w:rsid w:val="007E7718"/>
    <w:rsid w:val="007F0873"/>
    <w:rsid w:val="007F0D28"/>
    <w:rsid w:val="007F1663"/>
    <w:rsid w:val="007F1830"/>
    <w:rsid w:val="007F2071"/>
    <w:rsid w:val="007F33F9"/>
    <w:rsid w:val="007F347C"/>
    <w:rsid w:val="007F3A8C"/>
    <w:rsid w:val="007F4189"/>
    <w:rsid w:val="007F5BF6"/>
    <w:rsid w:val="007F6131"/>
    <w:rsid w:val="007F69DB"/>
    <w:rsid w:val="007F7A29"/>
    <w:rsid w:val="00800752"/>
    <w:rsid w:val="0080136F"/>
    <w:rsid w:val="00802489"/>
    <w:rsid w:val="00802CD4"/>
    <w:rsid w:val="00803DCB"/>
    <w:rsid w:val="008043E3"/>
    <w:rsid w:val="008059EF"/>
    <w:rsid w:val="0080660B"/>
    <w:rsid w:val="0080743D"/>
    <w:rsid w:val="00811A0A"/>
    <w:rsid w:val="00811AFE"/>
    <w:rsid w:val="00811DA9"/>
    <w:rsid w:val="00812A1E"/>
    <w:rsid w:val="00812C1F"/>
    <w:rsid w:val="00812CB3"/>
    <w:rsid w:val="00813173"/>
    <w:rsid w:val="00813861"/>
    <w:rsid w:val="00813A46"/>
    <w:rsid w:val="00813B91"/>
    <w:rsid w:val="00814483"/>
    <w:rsid w:val="00814DBE"/>
    <w:rsid w:val="008151AC"/>
    <w:rsid w:val="00815313"/>
    <w:rsid w:val="008154D7"/>
    <w:rsid w:val="0081575F"/>
    <w:rsid w:val="00815B0D"/>
    <w:rsid w:val="00815B72"/>
    <w:rsid w:val="00815CAA"/>
    <w:rsid w:val="00816E54"/>
    <w:rsid w:val="00817221"/>
    <w:rsid w:val="008206EC"/>
    <w:rsid w:val="00820C81"/>
    <w:rsid w:val="00820ED3"/>
    <w:rsid w:val="00821E41"/>
    <w:rsid w:val="00821FB2"/>
    <w:rsid w:val="008222AE"/>
    <w:rsid w:val="00822772"/>
    <w:rsid w:val="008252B8"/>
    <w:rsid w:val="00826100"/>
    <w:rsid w:val="0082637C"/>
    <w:rsid w:val="00826535"/>
    <w:rsid w:val="0082663F"/>
    <w:rsid w:val="00826735"/>
    <w:rsid w:val="00826F51"/>
    <w:rsid w:val="008272FA"/>
    <w:rsid w:val="00827493"/>
    <w:rsid w:val="00827ECB"/>
    <w:rsid w:val="00827F53"/>
    <w:rsid w:val="00830931"/>
    <w:rsid w:val="0083102D"/>
    <w:rsid w:val="008313BE"/>
    <w:rsid w:val="00831745"/>
    <w:rsid w:val="00831B57"/>
    <w:rsid w:val="00831FFB"/>
    <w:rsid w:val="00832D21"/>
    <w:rsid w:val="00834B74"/>
    <w:rsid w:val="008352FE"/>
    <w:rsid w:val="008354FC"/>
    <w:rsid w:val="00835C61"/>
    <w:rsid w:val="00837488"/>
    <w:rsid w:val="00837499"/>
    <w:rsid w:val="00840C9F"/>
    <w:rsid w:val="00841624"/>
    <w:rsid w:val="008416A7"/>
    <w:rsid w:val="00843186"/>
    <w:rsid w:val="0084392C"/>
    <w:rsid w:val="008439B2"/>
    <w:rsid w:val="00843FD7"/>
    <w:rsid w:val="00844375"/>
    <w:rsid w:val="00846F36"/>
    <w:rsid w:val="00847163"/>
    <w:rsid w:val="008473E6"/>
    <w:rsid w:val="008501DF"/>
    <w:rsid w:val="008509A3"/>
    <w:rsid w:val="00850AF9"/>
    <w:rsid w:val="00851462"/>
    <w:rsid w:val="0085290F"/>
    <w:rsid w:val="008529A9"/>
    <w:rsid w:val="00852A73"/>
    <w:rsid w:val="00852C7D"/>
    <w:rsid w:val="00853D0C"/>
    <w:rsid w:val="00853DC7"/>
    <w:rsid w:val="00855975"/>
    <w:rsid w:val="00855BAB"/>
    <w:rsid w:val="008567BB"/>
    <w:rsid w:val="008568E6"/>
    <w:rsid w:val="00856F7E"/>
    <w:rsid w:val="0085728A"/>
    <w:rsid w:val="008574F7"/>
    <w:rsid w:val="0086071F"/>
    <w:rsid w:val="00860CDB"/>
    <w:rsid w:val="008620F1"/>
    <w:rsid w:val="00862646"/>
    <w:rsid w:val="008626B1"/>
    <w:rsid w:val="008638F1"/>
    <w:rsid w:val="00864371"/>
    <w:rsid w:val="008645C9"/>
    <w:rsid w:val="0086550A"/>
    <w:rsid w:val="0086577D"/>
    <w:rsid w:val="00865A56"/>
    <w:rsid w:val="008660B0"/>
    <w:rsid w:val="0086629A"/>
    <w:rsid w:val="0086687B"/>
    <w:rsid w:val="008670E3"/>
    <w:rsid w:val="00867CD8"/>
    <w:rsid w:val="00867DE6"/>
    <w:rsid w:val="00867F22"/>
    <w:rsid w:val="00870E5A"/>
    <w:rsid w:val="00871B45"/>
    <w:rsid w:val="0087205C"/>
    <w:rsid w:val="008725C5"/>
    <w:rsid w:val="008725DE"/>
    <w:rsid w:val="00873062"/>
    <w:rsid w:val="00873328"/>
    <w:rsid w:val="008746D5"/>
    <w:rsid w:val="00874892"/>
    <w:rsid w:val="00874E1C"/>
    <w:rsid w:val="008751A1"/>
    <w:rsid w:val="00875243"/>
    <w:rsid w:val="0087535B"/>
    <w:rsid w:val="00875584"/>
    <w:rsid w:val="008759AA"/>
    <w:rsid w:val="008766D5"/>
    <w:rsid w:val="00876D9B"/>
    <w:rsid w:val="00876DE3"/>
    <w:rsid w:val="00877C8E"/>
    <w:rsid w:val="00880BD5"/>
    <w:rsid w:val="00880ED4"/>
    <w:rsid w:val="00881544"/>
    <w:rsid w:val="0088226E"/>
    <w:rsid w:val="00882435"/>
    <w:rsid w:val="008832F2"/>
    <w:rsid w:val="008838C0"/>
    <w:rsid w:val="00883985"/>
    <w:rsid w:val="00883CA4"/>
    <w:rsid w:val="0088494C"/>
    <w:rsid w:val="00884A0D"/>
    <w:rsid w:val="00885331"/>
    <w:rsid w:val="00885C93"/>
    <w:rsid w:val="00887721"/>
    <w:rsid w:val="00887EF1"/>
    <w:rsid w:val="0089031F"/>
    <w:rsid w:val="0089057F"/>
    <w:rsid w:val="00891134"/>
    <w:rsid w:val="008911C6"/>
    <w:rsid w:val="00891589"/>
    <w:rsid w:val="00891AF0"/>
    <w:rsid w:val="00891C07"/>
    <w:rsid w:val="00891D6C"/>
    <w:rsid w:val="00892E09"/>
    <w:rsid w:val="00893A55"/>
    <w:rsid w:val="00893FBD"/>
    <w:rsid w:val="00894906"/>
    <w:rsid w:val="00894A08"/>
    <w:rsid w:val="00895854"/>
    <w:rsid w:val="008958EC"/>
    <w:rsid w:val="0089653B"/>
    <w:rsid w:val="00896A80"/>
    <w:rsid w:val="00896CF9"/>
    <w:rsid w:val="0089700B"/>
    <w:rsid w:val="00897933"/>
    <w:rsid w:val="008A03EF"/>
    <w:rsid w:val="008A05CF"/>
    <w:rsid w:val="008A0617"/>
    <w:rsid w:val="008A0BD4"/>
    <w:rsid w:val="008A0F0D"/>
    <w:rsid w:val="008A17BC"/>
    <w:rsid w:val="008A27A0"/>
    <w:rsid w:val="008A31D1"/>
    <w:rsid w:val="008A3342"/>
    <w:rsid w:val="008A352D"/>
    <w:rsid w:val="008A4D76"/>
    <w:rsid w:val="008A5D68"/>
    <w:rsid w:val="008A5F77"/>
    <w:rsid w:val="008A5FEA"/>
    <w:rsid w:val="008A7E89"/>
    <w:rsid w:val="008A7FE8"/>
    <w:rsid w:val="008B0294"/>
    <w:rsid w:val="008B12BE"/>
    <w:rsid w:val="008B23FA"/>
    <w:rsid w:val="008B2803"/>
    <w:rsid w:val="008B2D98"/>
    <w:rsid w:val="008B2E75"/>
    <w:rsid w:val="008B3227"/>
    <w:rsid w:val="008B37BE"/>
    <w:rsid w:val="008B3C4F"/>
    <w:rsid w:val="008B3CC7"/>
    <w:rsid w:val="008B3F62"/>
    <w:rsid w:val="008B4124"/>
    <w:rsid w:val="008B415F"/>
    <w:rsid w:val="008B443B"/>
    <w:rsid w:val="008B4495"/>
    <w:rsid w:val="008B544E"/>
    <w:rsid w:val="008B5488"/>
    <w:rsid w:val="008B5AC6"/>
    <w:rsid w:val="008B6018"/>
    <w:rsid w:val="008B694A"/>
    <w:rsid w:val="008B78F1"/>
    <w:rsid w:val="008B7A02"/>
    <w:rsid w:val="008C0004"/>
    <w:rsid w:val="008C0474"/>
    <w:rsid w:val="008C0F28"/>
    <w:rsid w:val="008C0FF0"/>
    <w:rsid w:val="008C10C0"/>
    <w:rsid w:val="008C155C"/>
    <w:rsid w:val="008C1A1F"/>
    <w:rsid w:val="008C1D0D"/>
    <w:rsid w:val="008C24B4"/>
    <w:rsid w:val="008C2D2C"/>
    <w:rsid w:val="008C2F05"/>
    <w:rsid w:val="008C3087"/>
    <w:rsid w:val="008C495F"/>
    <w:rsid w:val="008C5A8F"/>
    <w:rsid w:val="008C65CE"/>
    <w:rsid w:val="008C7232"/>
    <w:rsid w:val="008C7A39"/>
    <w:rsid w:val="008C7C03"/>
    <w:rsid w:val="008D01A3"/>
    <w:rsid w:val="008D04C2"/>
    <w:rsid w:val="008D051F"/>
    <w:rsid w:val="008D06AA"/>
    <w:rsid w:val="008D08D4"/>
    <w:rsid w:val="008D08EE"/>
    <w:rsid w:val="008D1D2E"/>
    <w:rsid w:val="008D2121"/>
    <w:rsid w:val="008D24A8"/>
    <w:rsid w:val="008D28E8"/>
    <w:rsid w:val="008D2982"/>
    <w:rsid w:val="008D2A3D"/>
    <w:rsid w:val="008D2B02"/>
    <w:rsid w:val="008D2BFB"/>
    <w:rsid w:val="008D35E0"/>
    <w:rsid w:val="008D38A8"/>
    <w:rsid w:val="008D4227"/>
    <w:rsid w:val="008D4370"/>
    <w:rsid w:val="008D4593"/>
    <w:rsid w:val="008D68C4"/>
    <w:rsid w:val="008D7395"/>
    <w:rsid w:val="008D7928"/>
    <w:rsid w:val="008D7D83"/>
    <w:rsid w:val="008D7F7D"/>
    <w:rsid w:val="008E0005"/>
    <w:rsid w:val="008E05A1"/>
    <w:rsid w:val="008E062A"/>
    <w:rsid w:val="008E091E"/>
    <w:rsid w:val="008E0F6C"/>
    <w:rsid w:val="008E10AC"/>
    <w:rsid w:val="008E10B7"/>
    <w:rsid w:val="008E1B62"/>
    <w:rsid w:val="008E239D"/>
    <w:rsid w:val="008E2D96"/>
    <w:rsid w:val="008E3595"/>
    <w:rsid w:val="008E37D5"/>
    <w:rsid w:val="008E3809"/>
    <w:rsid w:val="008E39C6"/>
    <w:rsid w:val="008E3BF9"/>
    <w:rsid w:val="008E3E21"/>
    <w:rsid w:val="008E4139"/>
    <w:rsid w:val="008E49F5"/>
    <w:rsid w:val="008E4EBF"/>
    <w:rsid w:val="008E4F97"/>
    <w:rsid w:val="008E5425"/>
    <w:rsid w:val="008E6B22"/>
    <w:rsid w:val="008E71C7"/>
    <w:rsid w:val="008E7DB2"/>
    <w:rsid w:val="008F031C"/>
    <w:rsid w:val="008F036E"/>
    <w:rsid w:val="008F10C7"/>
    <w:rsid w:val="008F2235"/>
    <w:rsid w:val="008F2394"/>
    <w:rsid w:val="008F3636"/>
    <w:rsid w:val="008F3671"/>
    <w:rsid w:val="008F3CB8"/>
    <w:rsid w:val="008F3DA4"/>
    <w:rsid w:val="008F3EE6"/>
    <w:rsid w:val="008F3F83"/>
    <w:rsid w:val="008F411C"/>
    <w:rsid w:val="008F4C67"/>
    <w:rsid w:val="008F537E"/>
    <w:rsid w:val="008F5415"/>
    <w:rsid w:val="008F5C25"/>
    <w:rsid w:val="008F5CA7"/>
    <w:rsid w:val="008F6A1D"/>
    <w:rsid w:val="008F6AAE"/>
    <w:rsid w:val="008F6B2D"/>
    <w:rsid w:val="00900E2D"/>
    <w:rsid w:val="009011A2"/>
    <w:rsid w:val="009014DB"/>
    <w:rsid w:val="009015A3"/>
    <w:rsid w:val="009027D0"/>
    <w:rsid w:val="0090309D"/>
    <w:rsid w:val="00903757"/>
    <w:rsid w:val="00903CAA"/>
    <w:rsid w:val="00904762"/>
    <w:rsid w:val="00904936"/>
    <w:rsid w:val="00904D7B"/>
    <w:rsid w:val="00904E3F"/>
    <w:rsid w:val="0090589A"/>
    <w:rsid w:val="00905989"/>
    <w:rsid w:val="00907162"/>
    <w:rsid w:val="009103F8"/>
    <w:rsid w:val="009117A5"/>
    <w:rsid w:val="00911C76"/>
    <w:rsid w:val="0091227B"/>
    <w:rsid w:val="00913523"/>
    <w:rsid w:val="009135BA"/>
    <w:rsid w:val="00913D96"/>
    <w:rsid w:val="00914340"/>
    <w:rsid w:val="00914B0A"/>
    <w:rsid w:val="0091520F"/>
    <w:rsid w:val="00915E04"/>
    <w:rsid w:val="009164A6"/>
    <w:rsid w:val="00916607"/>
    <w:rsid w:val="00916D9A"/>
    <w:rsid w:val="009173F8"/>
    <w:rsid w:val="00920B64"/>
    <w:rsid w:val="00920C5E"/>
    <w:rsid w:val="0092228A"/>
    <w:rsid w:val="00922765"/>
    <w:rsid w:val="00922B6E"/>
    <w:rsid w:val="00923549"/>
    <w:rsid w:val="00924627"/>
    <w:rsid w:val="0092552F"/>
    <w:rsid w:val="009257EA"/>
    <w:rsid w:val="00926D51"/>
    <w:rsid w:val="009275D3"/>
    <w:rsid w:val="009277B2"/>
    <w:rsid w:val="009279FE"/>
    <w:rsid w:val="00927DE1"/>
    <w:rsid w:val="00927EB2"/>
    <w:rsid w:val="009306B6"/>
    <w:rsid w:val="009312CD"/>
    <w:rsid w:val="009314AC"/>
    <w:rsid w:val="009319A1"/>
    <w:rsid w:val="00932323"/>
    <w:rsid w:val="00932713"/>
    <w:rsid w:val="00932F64"/>
    <w:rsid w:val="00934040"/>
    <w:rsid w:val="009340A4"/>
    <w:rsid w:val="0093439C"/>
    <w:rsid w:val="00934967"/>
    <w:rsid w:val="0093524F"/>
    <w:rsid w:val="009352DD"/>
    <w:rsid w:val="0093565D"/>
    <w:rsid w:val="00935F18"/>
    <w:rsid w:val="00936026"/>
    <w:rsid w:val="0093651F"/>
    <w:rsid w:val="0093659F"/>
    <w:rsid w:val="00936729"/>
    <w:rsid w:val="009367AC"/>
    <w:rsid w:val="00936876"/>
    <w:rsid w:val="00937640"/>
    <w:rsid w:val="00937B7E"/>
    <w:rsid w:val="00937C58"/>
    <w:rsid w:val="00940088"/>
    <w:rsid w:val="00940740"/>
    <w:rsid w:val="009409ED"/>
    <w:rsid w:val="00940C63"/>
    <w:rsid w:val="0094179B"/>
    <w:rsid w:val="009422B2"/>
    <w:rsid w:val="0094234B"/>
    <w:rsid w:val="00942925"/>
    <w:rsid w:val="009431F9"/>
    <w:rsid w:val="00943EDE"/>
    <w:rsid w:val="009441BD"/>
    <w:rsid w:val="009444E3"/>
    <w:rsid w:val="00944CB2"/>
    <w:rsid w:val="00945F50"/>
    <w:rsid w:val="009461E3"/>
    <w:rsid w:val="00946E57"/>
    <w:rsid w:val="00946F85"/>
    <w:rsid w:val="00947801"/>
    <w:rsid w:val="00947A61"/>
    <w:rsid w:val="00947CEE"/>
    <w:rsid w:val="00950BEB"/>
    <w:rsid w:val="0095204F"/>
    <w:rsid w:val="00952630"/>
    <w:rsid w:val="00952DF1"/>
    <w:rsid w:val="00953093"/>
    <w:rsid w:val="00953152"/>
    <w:rsid w:val="0095330D"/>
    <w:rsid w:val="00953A29"/>
    <w:rsid w:val="00954130"/>
    <w:rsid w:val="00954BC4"/>
    <w:rsid w:val="00954C8A"/>
    <w:rsid w:val="009555A5"/>
    <w:rsid w:val="00956A08"/>
    <w:rsid w:val="00956A8C"/>
    <w:rsid w:val="00956CBD"/>
    <w:rsid w:val="00956DBD"/>
    <w:rsid w:val="00957814"/>
    <w:rsid w:val="009605A6"/>
    <w:rsid w:val="00960B5E"/>
    <w:rsid w:val="00960C3B"/>
    <w:rsid w:val="00961530"/>
    <w:rsid w:val="00961541"/>
    <w:rsid w:val="0096159B"/>
    <w:rsid w:val="00962656"/>
    <w:rsid w:val="00962DCA"/>
    <w:rsid w:val="00962F40"/>
    <w:rsid w:val="00962FF0"/>
    <w:rsid w:val="00963F7D"/>
    <w:rsid w:val="0096487D"/>
    <w:rsid w:val="00965089"/>
    <w:rsid w:val="009653C1"/>
    <w:rsid w:val="00965499"/>
    <w:rsid w:val="00965513"/>
    <w:rsid w:val="0096557E"/>
    <w:rsid w:val="009664C0"/>
    <w:rsid w:val="00967632"/>
    <w:rsid w:val="00967A16"/>
    <w:rsid w:val="00967C6A"/>
    <w:rsid w:val="009705A5"/>
    <w:rsid w:val="00970600"/>
    <w:rsid w:val="00971699"/>
    <w:rsid w:val="009720DB"/>
    <w:rsid w:val="00972597"/>
    <w:rsid w:val="00972ACA"/>
    <w:rsid w:val="00972B65"/>
    <w:rsid w:val="009733DE"/>
    <w:rsid w:val="00973491"/>
    <w:rsid w:val="0097351E"/>
    <w:rsid w:val="00973A85"/>
    <w:rsid w:val="009743B1"/>
    <w:rsid w:val="00974494"/>
    <w:rsid w:val="0097471C"/>
    <w:rsid w:val="00974765"/>
    <w:rsid w:val="00974AB0"/>
    <w:rsid w:val="00974F58"/>
    <w:rsid w:val="00975273"/>
    <w:rsid w:val="0097548C"/>
    <w:rsid w:val="00975C47"/>
    <w:rsid w:val="00976F6A"/>
    <w:rsid w:val="009770D9"/>
    <w:rsid w:val="009776E3"/>
    <w:rsid w:val="00977722"/>
    <w:rsid w:val="00977C26"/>
    <w:rsid w:val="00977D1B"/>
    <w:rsid w:val="00977E44"/>
    <w:rsid w:val="0098053E"/>
    <w:rsid w:val="00980F3E"/>
    <w:rsid w:val="00981E8B"/>
    <w:rsid w:val="00982D2B"/>
    <w:rsid w:val="00985462"/>
    <w:rsid w:val="00985A05"/>
    <w:rsid w:val="009865CE"/>
    <w:rsid w:val="00986A7F"/>
    <w:rsid w:val="00987C0B"/>
    <w:rsid w:val="009901A5"/>
    <w:rsid w:val="00990384"/>
    <w:rsid w:val="0099050A"/>
    <w:rsid w:val="00990805"/>
    <w:rsid w:val="0099101C"/>
    <w:rsid w:val="00991871"/>
    <w:rsid w:val="0099187C"/>
    <w:rsid w:val="00991D48"/>
    <w:rsid w:val="00992450"/>
    <w:rsid w:val="009931C0"/>
    <w:rsid w:val="00993D7E"/>
    <w:rsid w:val="0099417B"/>
    <w:rsid w:val="0099490F"/>
    <w:rsid w:val="00994A23"/>
    <w:rsid w:val="00995592"/>
    <w:rsid w:val="009955FD"/>
    <w:rsid w:val="00995848"/>
    <w:rsid w:val="00995D6B"/>
    <w:rsid w:val="009961BB"/>
    <w:rsid w:val="00996AD0"/>
    <w:rsid w:val="00996D27"/>
    <w:rsid w:val="00997BC9"/>
    <w:rsid w:val="00997DF1"/>
    <w:rsid w:val="009A0628"/>
    <w:rsid w:val="009A350C"/>
    <w:rsid w:val="009A4B1A"/>
    <w:rsid w:val="009A4F81"/>
    <w:rsid w:val="009A5519"/>
    <w:rsid w:val="009A60E0"/>
    <w:rsid w:val="009A6730"/>
    <w:rsid w:val="009A7217"/>
    <w:rsid w:val="009A73B7"/>
    <w:rsid w:val="009B07F3"/>
    <w:rsid w:val="009B0891"/>
    <w:rsid w:val="009B1F84"/>
    <w:rsid w:val="009B2778"/>
    <w:rsid w:val="009B2900"/>
    <w:rsid w:val="009B2AB2"/>
    <w:rsid w:val="009B4170"/>
    <w:rsid w:val="009B4748"/>
    <w:rsid w:val="009B4C07"/>
    <w:rsid w:val="009B4C6B"/>
    <w:rsid w:val="009B4F1F"/>
    <w:rsid w:val="009B5051"/>
    <w:rsid w:val="009B507C"/>
    <w:rsid w:val="009B5631"/>
    <w:rsid w:val="009B5753"/>
    <w:rsid w:val="009B5E6E"/>
    <w:rsid w:val="009B5FB8"/>
    <w:rsid w:val="009B6317"/>
    <w:rsid w:val="009B653B"/>
    <w:rsid w:val="009B6904"/>
    <w:rsid w:val="009B6A5D"/>
    <w:rsid w:val="009B6DC0"/>
    <w:rsid w:val="009B7557"/>
    <w:rsid w:val="009B7891"/>
    <w:rsid w:val="009B7B5E"/>
    <w:rsid w:val="009C0409"/>
    <w:rsid w:val="009C057E"/>
    <w:rsid w:val="009C10B1"/>
    <w:rsid w:val="009C1729"/>
    <w:rsid w:val="009C17AF"/>
    <w:rsid w:val="009C1C65"/>
    <w:rsid w:val="009C2161"/>
    <w:rsid w:val="009C25FA"/>
    <w:rsid w:val="009C2B31"/>
    <w:rsid w:val="009C3651"/>
    <w:rsid w:val="009C37D4"/>
    <w:rsid w:val="009C61AA"/>
    <w:rsid w:val="009C65DC"/>
    <w:rsid w:val="009C6E43"/>
    <w:rsid w:val="009C7E31"/>
    <w:rsid w:val="009C7E61"/>
    <w:rsid w:val="009C7FBB"/>
    <w:rsid w:val="009D05A1"/>
    <w:rsid w:val="009D0D99"/>
    <w:rsid w:val="009D113C"/>
    <w:rsid w:val="009D11F4"/>
    <w:rsid w:val="009D125A"/>
    <w:rsid w:val="009D1457"/>
    <w:rsid w:val="009D1892"/>
    <w:rsid w:val="009D1990"/>
    <w:rsid w:val="009D1D18"/>
    <w:rsid w:val="009D20FA"/>
    <w:rsid w:val="009D26A1"/>
    <w:rsid w:val="009D26C6"/>
    <w:rsid w:val="009D30B2"/>
    <w:rsid w:val="009D3605"/>
    <w:rsid w:val="009D4578"/>
    <w:rsid w:val="009D48B6"/>
    <w:rsid w:val="009D4A44"/>
    <w:rsid w:val="009D5024"/>
    <w:rsid w:val="009D5D6E"/>
    <w:rsid w:val="009D7846"/>
    <w:rsid w:val="009D7BBE"/>
    <w:rsid w:val="009D7CA8"/>
    <w:rsid w:val="009E0570"/>
    <w:rsid w:val="009E0A33"/>
    <w:rsid w:val="009E0A8B"/>
    <w:rsid w:val="009E0B8E"/>
    <w:rsid w:val="009E0BE4"/>
    <w:rsid w:val="009E11DC"/>
    <w:rsid w:val="009E11FD"/>
    <w:rsid w:val="009E13A1"/>
    <w:rsid w:val="009E1832"/>
    <w:rsid w:val="009E2027"/>
    <w:rsid w:val="009E2835"/>
    <w:rsid w:val="009E30CE"/>
    <w:rsid w:val="009E310C"/>
    <w:rsid w:val="009E37A5"/>
    <w:rsid w:val="009E39D5"/>
    <w:rsid w:val="009E470F"/>
    <w:rsid w:val="009E49B2"/>
    <w:rsid w:val="009E4FA7"/>
    <w:rsid w:val="009E6884"/>
    <w:rsid w:val="009E6E85"/>
    <w:rsid w:val="009E7386"/>
    <w:rsid w:val="009E746C"/>
    <w:rsid w:val="009E78F3"/>
    <w:rsid w:val="009E7A65"/>
    <w:rsid w:val="009E7D81"/>
    <w:rsid w:val="009F0187"/>
    <w:rsid w:val="009F15C5"/>
    <w:rsid w:val="009F17C9"/>
    <w:rsid w:val="009F195B"/>
    <w:rsid w:val="009F1C44"/>
    <w:rsid w:val="009F1D7D"/>
    <w:rsid w:val="009F26A2"/>
    <w:rsid w:val="009F392A"/>
    <w:rsid w:val="009F3AB8"/>
    <w:rsid w:val="009F3D05"/>
    <w:rsid w:val="009F4AE1"/>
    <w:rsid w:val="009F51B6"/>
    <w:rsid w:val="009F52A1"/>
    <w:rsid w:val="009F567A"/>
    <w:rsid w:val="009F581F"/>
    <w:rsid w:val="009F6284"/>
    <w:rsid w:val="009F63D7"/>
    <w:rsid w:val="009F7588"/>
    <w:rsid w:val="009F7765"/>
    <w:rsid w:val="009F7896"/>
    <w:rsid w:val="009F7C2F"/>
    <w:rsid w:val="00A0037C"/>
    <w:rsid w:val="00A01456"/>
    <w:rsid w:val="00A01A72"/>
    <w:rsid w:val="00A01ADE"/>
    <w:rsid w:val="00A01BBB"/>
    <w:rsid w:val="00A0239C"/>
    <w:rsid w:val="00A02493"/>
    <w:rsid w:val="00A02751"/>
    <w:rsid w:val="00A02CD5"/>
    <w:rsid w:val="00A03135"/>
    <w:rsid w:val="00A03349"/>
    <w:rsid w:val="00A03740"/>
    <w:rsid w:val="00A0389D"/>
    <w:rsid w:val="00A04335"/>
    <w:rsid w:val="00A045D4"/>
    <w:rsid w:val="00A0518B"/>
    <w:rsid w:val="00A05CF8"/>
    <w:rsid w:val="00A064C2"/>
    <w:rsid w:val="00A06C7C"/>
    <w:rsid w:val="00A06D5A"/>
    <w:rsid w:val="00A10FED"/>
    <w:rsid w:val="00A11350"/>
    <w:rsid w:val="00A11C27"/>
    <w:rsid w:val="00A1202B"/>
    <w:rsid w:val="00A1356E"/>
    <w:rsid w:val="00A1385D"/>
    <w:rsid w:val="00A14A67"/>
    <w:rsid w:val="00A14E19"/>
    <w:rsid w:val="00A14E97"/>
    <w:rsid w:val="00A16203"/>
    <w:rsid w:val="00A168F5"/>
    <w:rsid w:val="00A169F5"/>
    <w:rsid w:val="00A17183"/>
    <w:rsid w:val="00A175D3"/>
    <w:rsid w:val="00A17766"/>
    <w:rsid w:val="00A177CC"/>
    <w:rsid w:val="00A178C2"/>
    <w:rsid w:val="00A20398"/>
    <w:rsid w:val="00A215B4"/>
    <w:rsid w:val="00A217B1"/>
    <w:rsid w:val="00A21876"/>
    <w:rsid w:val="00A21967"/>
    <w:rsid w:val="00A21F38"/>
    <w:rsid w:val="00A23202"/>
    <w:rsid w:val="00A236C1"/>
    <w:rsid w:val="00A24293"/>
    <w:rsid w:val="00A24CF0"/>
    <w:rsid w:val="00A24D29"/>
    <w:rsid w:val="00A24FD3"/>
    <w:rsid w:val="00A25A27"/>
    <w:rsid w:val="00A25AA9"/>
    <w:rsid w:val="00A25C38"/>
    <w:rsid w:val="00A26EB0"/>
    <w:rsid w:val="00A2766F"/>
    <w:rsid w:val="00A27A74"/>
    <w:rsid w:val="00A30E08"/>
    <w:rsid w:val="00A3122E"/>
    <w:rsid w:val="00A31253"/>
    <w:rsid w:val="00A31988"/>
    <w:rsid w:val="00A31DFE"/>
    <w:rsid w:val="00A327DD"/>
    <w:rsid w:val="00A33A52"/>
    <w:rsid w:val="00A33F70"/>
    <w:rsid w:val="00A345FC"/>
    <w:rsid w:val="00A34E6B"/>
    <w:rsid w:val="00A34E8B"/>
    <w:rsid w:val="00A35212"/>
    <w:rsid w:val="00A35944"/>
    <w:rsid w:val="00A36D06"/>
    <w:rsid w:val="00A37B6B"/>
    <w:rsid w:val="00A37F54"/>
    <w:rsid w:val="00A419CB"/>
    <w:rsid w:val="00A422C7"/>
    <w:rsid w:val="00A42349"/>
    <w:rsid w:val="00A43573"/>
    <w:rsid w:val="00A4377B"/>
    <w:rsid w:val="00A4391E"/>
    <w:rsid w:val="00A444F0"/>
    <w:rsid w:val="00A451F1"/>
    <w:rsid w:val="00A4535D"/>
    <w:rsid w:val="00A45540"/>
    <w:rsid w:val="00A46B09"/>
    <w:rsid w:val="00A46C8E"/>
    <w:rsid w:val="00A477B5"/>
    <w:rsid w:val="00A47A60"/>
    <w:rsid w:val="00A47AA6"/>
    <w:rsid w:val="00A47DDA"/>
    <w:rsid w:val="00A51679"/>
    <w:rsid w:val="00A51DD6"/>
    <w:rsid w:val="00A5305B"/>
    <w:rsid w:val="00A5382E"/>
    <w:rsid w:val="00A54086"/>
    <w:rsid w:val="00A54696"/>
    <w:rsid w:val="00A54B55"/>
    <w:rsid w:val="00A56205"/>
    <w:rsid w:val="00A5704A"/>
    <w:rsid w:val="00A570D7"/>
    <w:rsid w:val="00A57390"/>
    <w:rsid w:val="00A57EEC"/>
    <w:rsid w:val="00A60309"/>
    <w:rsid w:val="00A6082C"/>
    <w:rsid w:val="00A619D4"/>
    <w:rsid w:val="00A61AE6"/>
    <w:rsid w:val="00A6292F"/>
    <w:rsid w:val="00A62CEB"/>
    <w:rsid w:val="00A62EBA"/>
    <w:rsid w:val="00A63543"/>
    <w:rsid w:val="00A63655"/>
    <w:rsid w:val="00A6394E"/>
    <w:rsid w:val="00A6403B"/>
    <w:rsid w:val="00A64A33"/>
    <w:rsid w:val="00A64EBF"/>
    <w:rsid w:val="00A64FA3"/>
    <w:rsid w:val="00A656C7"/>
    <w:rsid w:val="00A659FF"/>
    <w:rsid w:val="00A65A78"/>
    <w:rsid w:val="00A660FF"/>
    <w:rsid w:val="00A6657D"/>
    <w:rsid w:val="00A6739F"/>
    <w:rsid w:val="00A67A01"/>
    <w:rsid w:val="00A70050"/>
    <w:rsid w:val="00A70BB7"/>
    <w:rsid w:val="00A71411"/>
    <w:rsid w:val="00A71D1C"/>
    <w:rsid w:val="00A71F8E"/>
    <w:rsid w:val="00A72CD4"/>
    <w:rsid w:val="00A736F5"/>
    <w:rsid w:val="00A737FD"/>
    <w:rsid w:val="00A738A2"/>
    <w:rsid w:val="00A73A52"/>
    <w:rsid w:val="00A73D3D"/>
    <w:rsid w:val="00A74A41"/>
    <w:rsid w:val="00A75264"/>
    <w:rsid w:val="00A752A7"/>
    <w:rsid w:val="00A768A7"/>
    <w:rsid w:val="00A76ECE"/>
    <w:rsid w:val="00A773DF"/>
    <w:rsid w:val="00A7747D"/>
    <w:rsid w:val="00A776FE"/>
    <w:rsid w:val="00A77E95"/>
    <w:rsid w:val="00A77EB2"/>
    <w:rsid w:val="00A801B7"/>
    <w:rsid w:val="00A80452"/>
    <w:rsid w:val="00A8096F"/>
    <w:rsid w:val="00A80A72"/>
    <w:rsid w:val="00A81C7B"/>
    <w:rsid w:val="00A82047"/>
    <w:rsid w:val="00A82296"/>
    <w:rsid w:val="00A82340"/>
    <w:rsid w:val="00A82475"/>
    <w:rsid w:val="00A8279B"/>
    <w:rsid w:val="00A83A84"/>
    <w:rsid w:val="00A83E18"/>
    <w:rsid w:val="00A84414"/>
    <w:rsid w:val="00A84DDE"/>
    <w:rsid w:val="00A8506F"/>
    <w:rsid w:val="00A86622"/>
    <w:rsid w:val="00A86D14"/>
    <w:rsid w:val="00A87211"/>
    <w:rsid w:val="00A872AD"/>
    <w:rsid w:val="00A87379"/>
    <w:rsid w:val="00A87931"/>
    <w:rsid w:val="00A87E15"/>
    <w:rsid w:val="00A87FE7"/>
    <w:rsid w:val="00A90A7D"/>
    <w:rsid w:val="00A90B9D"/>
    <w:rsid w:val="00A90D2F"/>
    <w:rsid w:val="00A91E96"/>
    <w:rsid w:val="00A92975"/>
    <w:rsid w:val="00A92F4C"/>
    <w:rsid w:val="00A937D9"/>
    <w:rsid w:val="00A93857"/>
    <w:rsid w:val="00A9388F"/>
    <w:rsid w:val="00A93E9E"/>
    <w:rsid w:val="00A94684"/>
    <w:rsid w:val="00A94B1D"/>
    <w:rsid w:val="00A952C6"/>
    <w:rsid w:val="00A95CC6"/>
    <w:rsid w:val="00A9624A"/>
    <w:rsid w:val="00A96552"/>
    <w:rsid w:val="00A9689D"/>
    <w:rsid w:val="00A96CFB"/>
    <w:rsid w:val="00A96D58"/>
    <w:rsid w:val="00AA01C7"/>
    <w:rsid w:val="00AA0269"/>
    <w:rsid w:val="00AA07C0"/>
    <w:rsid w:val="00AA07D1"/>
    <w:rsid w:val="00AA1769"/>
    <w:rsid w:val="00AA241D"/>
    <w:rsid w:val="00AA2576"/>
    <w:rsid w:val="00AA2E91"/>
    <w:rsid w:val="00AA31E9"/>
    <w:rsid w:val="00AA3E09"/>
    <w:rsid w:val="00AA3E3E"/>
    <w:rsid w:val="00AA41F1"/>
    <w:rsid w:val="00AA4D1C"/>
    <w:rsid w:val="00AA5007"/>
    <w:rsid w:val="00AA6599"/>
    <w:rsid w:val="00AA6961"/>
    <w:rsid w:val="00AA6B2B"/>
    <w:rsid w:val="00AA6CAC"/>
    <w:rsid w:val="00AA74CF"/>
    <w:rsid w:val="00AA7DF3"/>
    <w:rsid w:val="00AA7F7D"/>
    <w:rsid w:val="00AB066F"/>
    <w:rsid w:val="00AB0C31"/>
    <w:rsid w:val="00AB0D0C"/>
    <w:rsid w:val="00AB1AC4"/>
    <w:rsid w:val="00AB1BB0"/>
    <w:rsid w:val="00AB1DDD"/>
    <w:rsid w:val="00AB241B"/>
    <w:rsid w:val="00AB2A4F"/>
    <w:rsid w:val="00AB2A9A"/>
    <w:rsid w:val="00AB2D3E"/>
    <w:rsid w:val="00AB3017"/>
    <w:rsid w:val="00AB3C5D"/>
    <w:rsid w:val="00AB40A5"/>
    <w:rsid w:val="00AB421D"/>
    <w:rsid w:val="00AB51AA"/>
    <w:rsid w:val="00AB558B"/>
    <w:rsid w:val="00AB6F50"/>
    <w:rsid w:val="00AB74D3"/>
    <w:rsid w:val="00AC0308"/>
    <w:rsid w:val="00AC07B1"/>
    <w:rsid w:val="00AC092D"/>
    <w:rsid w:val="00AC0AA6"/>
    <w:rsid w:val="00AC0C89"/>
    <w:rsid w:val="00AC1158"/>
    <w:rsid w:val="00AC179A"/>
    <w:rsid w:val="00AC1814"/>
    <w:rsid w:val="00AC19F9"/>
    <w:rsid w:val="00AC2982"/>
    <w:rsid w:val="00AC329B"/>
    <w:rsid w:val="00AC3392"/>
    <w:rsid w:val="00AC4EAE"/>
    <w:rsid w:val="00AC571F"/>
    <w:rsid w:val="00AC5A19"/>
    <w:rsid w:val="00AC65BE"/>
    <w:rsid w:val="00AC6827"/>
    <w:rsid w:val="00AC7067"/>
    <w:rsid w:val="00AC7489"/>
    <w:rsid w:val="00AC74EB"/>
    <w:rsid w:val="00AC7E34"/>
    <w:rsid w:val="00AD050D"/>
    <w:rsid w:val="00AD058A"/>
    <w:rsid w:val="00AD1088"/>
    <w:rsid w:val="00AD1860"/>
    <w:rsid w:val="00AD1D36"/>
    <w:rsid w:val="00AD1D4B"/>
    <w:rsid w:val="00AD1E82"/>
    <w:rsid w:val="00AD1EA4"/>
    <w:rsid w:val="00AD1F99"/>
    <w:rsid w:val="00AD22E9"/>
    <w:rsid w:val="00AD283B"/>
    <w:rsid w:val="00AD2AB1"/>
    <w:rsid w:val="00AD2EF1"/>
    <w:rsid w:val="00AD42BA"/>
    <w:rsid w:val="00AD5EDA"/>
    <w:rsid w:val="00AD6D13"/>
    <w:rsid w:val="00AD750D"/>
    <w:rsid w:val="00AD7814"/>
    <w:rsid w:val="00AE0B6A"/>
    <w:rsid w:val="00AE107A"/>
    <w:rsid w:val="00AE1273"/>
    <w:rsid w:val="00AE144A"/>
    <w:rsid w:val="00AE14EB"/>
    <w:rsid w:val="00AE172B"/>
    <w:rsid w:val="00AE19CF"/>
    <w:rsid w:val="00AE1B31"/>
    <w:rsid w:val="00AE22D7"/>
    <w:rsid w:val="00AE259E"/>
    <w:rsid w:val="00AE2A6D"/>
    <w:rsid w:val="00AE2D1D"/>
    <w:rsid w:val="00AE2EA7"/>
    <w:rsid w:val="00AE2FE0"/>
    <w:rsid w:val="00AE4E0C"/>
    <w:rsid w:val="00AE50B3"/>
    <w:rsid w:val="00AE5F52"/>
    <w:rsid w:val="00AE5F6B"/>
    <w:rsid w:val="00AE66C1"/>
    <w:rsid w:val="00AE6754"/>
    <w:rsid w:val="00AE6BB6"/>
    <w:rsid w:val="00AE6E78"/>
    <w:rsid w:val="00AE71B1"/>
    <w:rsid w:val="00AE7EB4"/>
    <w:rsid w:val="00AF03B6"/>
    <w:rsid w:val="00AF05F8"/>
    <w:rsid w:val="00AF0B68"/>
    <w:rsid w:val="00AF0F3D"/>
    <w:rsid w:val="00AF1953"/>
    <w:rsid w:val="00AF19B2"/>
    <w:rsid w:val="00AF25A0"/>
    <w:rsid w:val="00AF29DB"/>
    <w:rsid w:val="00AF2A4F"/>
    <w:rsid w:val="00AF2C47"/>
    <w:rsid w:val="00AF2FF8"/>
    <w:rsid w:val="00AF3ADA"/>
    <w:rsid w:val="00AF3B31"/>
    <w:rsid w:val="00AF42F6"/>
    <w:rsid w:val="00AF430D"/>
    <w:rsid w:val="00AF4451"/>
    <w:rsid w:val="00AF4C62"/>
    <w:rsid w:val="00AF4D15"/>
    <w:rsid w:val="00AF5677"/>
    <w:rsid w:val="00AF5939"/>
    <w:rsid w:val="00AF5CE2"/>
    <w:rsid w:val="00AF61B3"/>
    <w:rsid w:val="00AF64F7"/>
    <w:rsid w:val="00AF675A"/>
    <w:rsid w:val="00AF6B04"/>
    <w:rsid w:val="00AF7541"/>
    <w:rsid w:val="00B0102E"/>
    <w:rsid w:val="00B0185F"/>
    <w:rsid w:val="00B01A28"/>
    <w:rsid w:val="00B0240E"/>
    <w:rsid w:val="00B02EF3"/>
    <w:rsid w:val="00B03215"/>
    <w:rsid w:val="00B0359D"/>
    <w:rsid w:val="00B03807"/>
    <w:rsid w:val="00B03A23"/>
    <w:rsid w:val="00B03A2D"/>
    <w:rsid w:val="00B04260"/>
    <w:rsid w:val="00B0428F"/>
    <w:rsid w:val="00B045CB"/>
    <w:rsid w:val="00B04898"/>
    <w:rsid w:val="00B0544D"/>
    <w:rsid w:val="00B06218"/>
    <w:rsid w:val="00B0675C"/>
    <w:rsid w:val="00B07022"/>
    <w:rsid w:val="00B078DD"/>
    <w:rsid w:val="00B07E06"/>
    <w:rsid w:val="00B12C4D"/>
    <w:rsid w:val="00B14872"/>
    <w:rsid w:val="00B14E90"/>
    <w:rsid w:val="00B15197"/>
    <w:rsid w:val="00B15199"/>
    <w:rsid w:val="00B152F1"/>
    <w:rsid w:val="00B15DBC"/>
    <w:rsid w:val="00B1627A"/>
    <w:rsid w:val="00B167C3"/>
    <w:rsid w:val="00B17114"/>
    <w:rsid w:val="00B17823"/>
    <w:rsid w:val="00B179C0"/>
    <w:rsid w:val="00B17BFA"/>
    <w:rsid w:val="00B202A5"/>
    <w:rsid w:val="00B203D7"/>
    <w:rsid w:val="00B20693"/>
    <w:rsid w:val="00B2095B"/>
    <w:rsid w:val="00B21408"/>
    <w:rsid w:val="00B21827"/>
    <w:rsid w:val="00B21A1B"/>
    <w:rsid w:val="00B21BE3"/>
    <w:rsid w:val="00B2286B"/>
    <w:rsid w:val="00B22B59"/>
    <w:rsid w:val="00B23067"/>
    <w:rsid w:val="00B23B38"/>
    <w:rsid w:val="00B23BD6"/>
    <w:rsid w:val="00B24157"/>
    <w:rsid w:val="00B24224"/>
    <w:rsid w:val="00B24DEC"/>
    <w:rsid w:val="00B24F16"/>
    <w:rsid w:val="00B252C3"/>
    <w:rsid w:val="00B2590C"/>
    <w:rsid w:val="00B25C69"/>
    <w:rsid w:val="00B2678B"/>
    <w:rsid w:val="00B2749E"/>
    <w:rsid w:val="00B274FF"/>
    <w:rsid w:val="00B27863"/>
    <w:rsid w:val="00B27C96"/>
    <w:rsid w:val="00B30934"/>
    <w:rsid w:val="00B30CEF"/>
    <w:rsid w:val="00B3112F"/>
    <w:rsid w:val="00B318B7"/>
    <w:rsid w:val="00B31B94"/>
    <w:rsid w:val="00B32150"/>
    <w:rsid w:val="00B32417"/>
    <w:rsid w:val="00B32C18"/>
    <w:rsid w:val="00B334F6"/>
    <w:rsid w:val="00B3388C"/>
    <w:rsid w:val="00B34554"/>
    <w:rsid w:val="00B34913"/>
    <w:rsid w:val="00B34AE7"/>
    <w:rsid w:val="00B351D2"/>
    <w:rsid w:val="00B35541"/>
    <w:rsid w:val="00B359AB"/>
    <w:rsid w:val="00B35D00"/>
    <w:rsid w:val="00B35FE3"/>
    <w:rsid w:val="00B36AC1"/>
    <w:rsid w:val="00B36D2E"/>
    <w:rsid w:val="00B37A2E"/>
    <w:rsid w:val="00B40210"/>
    <w:rsid w:val="00B402CB"/>
    <w:rsid w:val="00B4040E"/>
    <w:rsid w:val="00B4114D"/>
    <w:rsid w:val="00B411C2"/>
    <w:rsid w:val="00B41333"/>
    <w:rsid w:val="00B41FB0"/>
    <w:rsid w:val="00B4217C"/>
    <w:rsid w:val="00B43BC6"/>
    <w:rsid w:val="00B456A1"/>
    <w:rsid w:val="00B45B62"/>
    <w:rsid w:val="00B45C66"/>
    <w:rsid w:val="00B45D93"/>
    <w:rsid w:val="00B46659"/>
    <w:rsid w:val="00B469FC"/>
    <w:rsid w:val="00B47CE7"/>
    <w:rsid w:val="00B5166A"/>
    <w:rsid w:val="00B51D83"/>
    <w:rsid w:val="00B55240"/>
    <w:rsid w:val="00B55B14"/>
    <w:rsid w:val="00B560EF"/>
    <w:rsid w:val="00B56839"/>
    <w:rsid w:val="00B57226"/>
    <w:rsid w:val="00B57354"/>
    <w:rsid w:val="00B5784C"/>
    <w:rsid w:val="00B60198"/>
    <w:rsid w:val="00B6112A"/>
    <w:rsid w:val="00B6235E"/>
    <w:rsid w:val="00B6245A"/>
    <w:rsid w:val="00B62793"/>
    <w:rsid w:val="00B6351C"/>
    <w:rsid w:val="00B635AE"/>
    <w:rsid w:val="00B63949"/>
    <w:rsid w:val="00B63A36"/>
    <w:rsid w:val="00B64F5C"/>
    <w:rsid w:val="00B6555F"/>
    <w:rsid w:val="00B65787"/>
    <w:rsid w:val="00B658FB"/>
    <w:rsid w:val="00B66C08"/>
    <w:rsid w:val="00B67111"/>
    <w:rsid w:val="00B67522"/>
    <w:rsid w:val="00B7029D"/>
    <w:rsid w:val="00B703A1"/>
    <w:rsid w:val="00B70DC6"/>
    <w:rsid w:val="00B713D8"/>
    <w:rsid w:val="00B715C5"/>
    <w:rsid w:val="00B71E7B"/>
    <w:rsid w:val="00B72578"/>
    <w:rsid w:val="00B7329D"/>
    <w:rsid w:val="00B73847"/>
    <w:rsid w:val="00B73C11"/>
    <w:rsid w:val="00B73C2B"/>
    <w:rsid w:val="00B745F9"/>
    <w:rsid w:val="00B74691"/>
    <w:rsid w:val="00B75171"/>
    <w:rsid w:val="00B7573A"/>
    <w:rsid w:val="00B75E35"/>
    <w:rsid w:val="00B76073"/>
    <w:rsid w:val="00B7614C"/>
    <w:rsid w:val="00B76603"/>
    <w:rsid w:val="00B7660E"/>
    <w:rsid w:val="00B76A60"/>
    <w:rsid w:val="00B775E2"/>
    <w:rsid w:val="00B7776B"/>
    <w:rsid w:val="00B80D02"/>
    <w:rsid w:val="00B81269"/>
    <w:rsid w:val="00B813F8"/>
    <w:rsid w:val="00B8160C"/>
    <w:rsid w:val="00B8183D"/>
    <w:rsid w:val="00B81DCD"/>
    <w:rsid w:val="00B824B5"/>
    <w:rsid w:val="00B82A57"/>
    <w:rsid w:val="00B82D7F"/>
    <w:rsid w:val="00B83F0D"/>
    <w:rsid w:val="00B84075"/>
    <w:rsid w:val="00B840CC"/>
    <w:rsid w:val="00B84E5F"/>
    <w:rsid w:val="00B85A58"/>
    <w:rsid w:val="00B85B2F"/>
    <w:rsid w:val="00B85CA4"/>
    <w:rsid w:val="00B860BD"/>
    <w:rsid w:val="00B861C8"/>
    <w:rsid w:val="00B8674E"/>
    <w:rsid w:val="00B86790"/>
    <w:rsid w:val="00B869CE"/>
    <w:rsid w:val="00B873CF"/>
    <w:rsid w:val="00B873E8"/>
    <w:rsid w:val="00B90698"/>
    <w:rsid w:val="00B90FEC"/>
    <w:rsid w:val="00B91595"/>
    <w:rsid w:val="00B9168C"/>
    <w:rsid w:val="00B921FC"/>
    <w:rsid w:val="00B9260F"/>
    <w:rsid w:val="00B92D5C"/>
    <w:rsid w:val="00B92DC6"/>
    <w:rsid w:val="00B92DDB"/>
    <w:rsid w:val="00B92EA7"/>
    <w:rsid w:val="00B9351C"/>
    <w:rsid w:val="00B9356D"/>
    <w:rsid w:val="00B93F95"/>
    <w:rsid w:val="00B94490"/>
    <w:rsid w:val="00B94B7C"/>
    <w:rsid w:val="00B95CAC"/>
    <w:rsid w:val="00B9604C"/>
    <w:rsid w:val="00B96FF5"/>
    <w:rsid w:val="00B97F26"/>
    <w:rsid w:val="00BA0019"/>
    <w:rsid w:val="00BA03B4"/>
    <w:rsid w:val="00BA04C2"/>
    <w:rsid w:val="00BA0872"/>
    <w:rsid w:val="00BA1379"/>
    <w:rsid w:val="00BA1AA4"/>
    <w:rsid w:val="00BA1D82"/>
    <w:rsid w:val="00BA1E38"/>
    <w:rsid w:val="00BA1FAF"/>
    <w:rsid w:val="00BA2432"/>
    <w:rsid w:val="00BA2D40"/>
    <w:rsid w:val="00BA32A3"/>
    <w:rsid w:val="00BA33CD"/>
    <w:rsid w:val="00BA3ABF"/>
    <w:rsid w:val="00BA5058"/>
    <w:rsid w:val="00BA58B2"/>
    <w:rsid w:val="00BA62E4"/>
    <w:rsid w:val="00BA6318"/>
    <w:rsid w:val="00BA7081"/>
    <w:rsid w:val="00BA71E4"/>
    <w:rsid w:val="00BA7214"/>
    <w:rsid w:val="00BB03E3"/>
    <w:rsid w:val="00BB0820"/>
    <w:rsid w:val="00BB0C23"/>
    <w:rsid w:val="00BB0C96"/>
    <w:rsid w:val="00BB11D8"/>
    <w:rsid w:val="00BB1A47"/>
    <w:rsid w:val="00BB1B7D"/>
    <w:rsid w:val="00BB1D1F"/>
    <w:rsid w:val="00BB3570"/>
    <w:rsid w:val="00BB432B"/>
    <w:rsid w:val="00BB443E"/>
    <w:rsid w:val="00BB7755"/>
    <w:rsid w:val="00BB7F65"/>
    <w:rsid w:val="00BC0A4A"/>
    <w:rsid w:val="00BC12C2"/>
    <w:rsid w:val="00BC13D3"/>
    <w:rsid w:val="00BC152D"/>
    <w:rsid w:val="00BC2174"/>
    <w:rsid w:val="00BC2E18"/>
    <w:rsid w:val="00BC3780"/>
    <w:rsid w:val="00BC3DB3"/>
    <w:rsid w:val="00BC4468"/>
    <w:rsid w:val="00BC44B3"/>
    <w:rsid w:val="00BC4F48"/>
    <w:rsid w:val="00BC52DB"/>
    <w:rsid w:val="00BC5914"/>
    <w:rsid w:val="00BC5C98"/>
    <w:rsid w:val="00BC6035"/>
    <w:rsid w:val="00BC6091"/>
    <w:rsid w:val="00BC627F"/>
    <w:rsid w:val="00BC6686"/>
    <w:rsid w:val="00BC6726"/>
    <w:rsid w:val="00BC6D71"/>
    <w:rsid w:val="00BD001F"/>
    <w:rsid w:val="00BD0C14"/>
    <w:rsid w:val="00BD2072"/>
    <w:rsid w:val="00BD340C"/>
    <w:rsid w:val="00BD4894"/>
    <w:rsid w:val="00BD5885"/>
    <w:rsid w:val="00BD5977"/>
    <w:rsid w:val="00BD59EE"/>
    <w:rsid w:val="00BD5DB7"/>
    <w:rsid w:val="00BD65A3"/>
    <w:rsid w:val="00BD756A"/>
    <w:rsid w:val="00BD775C"/>
    <w:rsid w:val="00BD7AE0"/>
    <w:rsid w:val="00BE0502"/>
    <w:rsid w:val="00BE0EB5"/>
    <w:rsid w:val="00BE12EE"/>
    <w:rsid w:val="00BE157D"/>
    <w:rsid w:val="00BE1741"/>
    <w:rsid w:val="00BE272D"/>
    <w:rsid w:val="00BE2C0A"/>
    <w:rsid w:val="00BE2D9A"/>
    <w:rsid w:val="00BE30FB"/>
    <w:rsid w:val="00BE4215"/>
    <w:rsid w:val="00BE455E"/>
    <w:rsid w:val="00BE4A8C"/>
    <w:rsid w:val="00BE4D61"/>
    <w:rsid w:val="00BE4E06"/>
    <w:rsid w:val="00BE595A"/>
    <w:rsid w:val="00BE5C81"/>
    <w:rsid w:val="00BE5F64"/>
    <w:rsid w:val="00BE6594"/>
    <w:rsid w:val="00BE6CB1"/>
    <w:rsid w:val="00BE7BD3"/>
    <w:rsid w:val="00BF02D9"/>
    <w:rsid w:val="00BF03E9"/>
    <w:rsid w:val="00BF04A8"/>
    <w:rsid w:val="00BF058A"/>
    <w:rsid w:val="00BF0BFE"/>
    <w:rsid w:val="00BF0D6F"/>
    <w:rsid w:val="00BF18B0"/>
    <w:rsid w:val="00BF2CFD"/>
    <w:rsid w:val="00BF327B"/>
    <w:rsid w:val="00BF3A77"/>
    <w:rsid w:val="00BF3CF8"/>
    <w:rsid w:val="00BF3EE0"/>
    <w:rsid w:val="00BF45F4"/>
    <w:rsid w:val="00BF4B2B"/>
    <w:rsid w:val="00BF55AE"/>
    <w:rsid w:val="00BF58DA"/>
    <w:rsid w:val="00BF5B4D"/>
    <w:rsid w:val="00BF6557"/>
    <w:rsid w:val="00BF65D9"/>
    <w:rsid w:val="00BF6BC2"/>
    <w:rsid w:val="00BF6E32"/>
    <w:rsid w:val="00BF7193"/>
    <w:rsid w:val="00BF71A1"/>
    <w:rsid w:val="00BF7412"/>
    <w:rsid w:val="00BF7C5F"/>
    <w:rsid w:val="00C0095E"/>
    <w:rsid w:val="00C00B5B"/>
    <w:rsid w:val="00C01061"/>
    <w:rsid w:val="00C013DA"/>
    <w:rsid w:val="00C01664"/>
    <w:rsid w:val="00C016DB"/>
    <w:rsid w:val="00C01792"/>
    <w:rsid w:val="00C01CB3"/>
    <w:rsid w:val="00C02E76"/>
    <w:rsid w:val="00C02FB5"/>
    <w:rsid w:val="00C031A7"/>
    <w:rsid w:val="00C0358C"/>
    <w:rsid w:val="00C05084"/>
    <w:rsid w:val="00C0656F"/>
    <w:rsid w:val="00C06EC1"/>
    <w:rsid w:val="00C073A8"/>
    <w:rsid w:val="00C0776B"/>
    <w:rsid w:val="00C11266"/>
    <w:rsid w:val="00C1154D"/>
    <w:rsid w:val="00C11CA5"/>
    <w:rsid w:val="00C1208F"/>
    <w:rsid w:val="00C12401"/>
    <w:rsid w:val="00C12D3F"/>
    <w:rsid w:val="00C13BAB"/>
    <w:rsid w:val="00C1423E"/>
    <w:rsid w:val="00C14492"/>
    <w:rsid w:val="00C14D0D"/>
    <w:rsid w:val="00C1567B"/>
    <w:rsid w:val="00C15776"/>
    <w:rsid w:val="00C157A9"/>
    <w:rsid w:val="00C15AB8"/>
    <w:rsid w:val="00C15D9D"/>
    <w:rsid w:val="00C160F4"/>
    <w:rsid w:val="00C16345"/>
    <w:rsid w:val="00C1684E"/>
    <w:rsid w:val="00C16D3E"/>
    <w:rsid w:val="00C17CEF"/>
    <w:rsid w:val="00C205C6"/>
    <w:rsid w:val="00C20A3C"/>
    <w:rsid w:val="00C21238"/>
    <w:rsid w:val="00C212D7"/>
    <w:rsid w:val="00C21711"/>
    <w:rsid w:val="00C21762"/>
    <w:rsid w:val="00C21C08"/>
    <w:rsid w:val="00C220BC"/>
    <w:rsid w:val="00C22374"/>
    <w:rsid w:val="00C23339"/>
    <w:rsid w:val="00C23BBC"/>
    <w:rsid w:val="00C24190"/>
    <w:rsid w:val="00C2420C"/>
    <w:rsid w:val="00C242D2"/>
    <w:rsid w:val="00C252F0"/>
    <w:rsid w:val="00C25A2B"/>
    <w:rsid w:val="00C25C9A"/>
    <w:rsid w:val="00C27D9F"/>
    <w:rsid w:val="00C3070F"/>
    <w:rsid w:val="00C308B9"/>
    <w:rsid w:val="00C30977"/>
    <w:rsid w:val="00C30B51"/>
    <w:rsid w:val="00C31333"/>
    <w:rsid w:val="00C313A3"/>
    <w:rsid w:val="00C318BF"/>
    <w:rsid w:val="00C31BD7"/>
    <w:rsid w:val="00C3215C"/>
    <w:rsid w:val="00C322E7"/>
    <w:rsid w:val="00C323D5"/>
    <w:rsid w:val="00C32A96"/>
    <w:rsid w:val="00C32F37"/>
    <w:rsid w:val="00C33BDE"/>
    <w:rsid w:val="00C33CC9"/>
    <w:rsid w:val="00C33FA2"/>
    <w:rsid w:val="00C343F6"/>
    <w:rsid w:val="00C3448C"/>
    <w:rsid w:val="00C34BAC"/>
    <w:rsid w:val="00C36A5F"/>
    <w:rsid w:val="00C36CF4"/>
    <w:rsid w:val="00C3721D"/>
    <w:rsid w:val="00C3729E"/>
    <w:rsid w:val="00C37626"/>
    <w:rsid w:val="00C37B1A"/>
    <w:rsid w:val="00C40237"/>
    <w:rsid w:val="00C40361"/>
    <w:rsid w:val="00C40AAD"/>
    <w:rsid w:val="00C40E52"/>
    <w:rsid w:val="00C417CA"/>
    <w:rsid w:val="00C41D03"/>
    <w:rsid w:val="00C41F5F"/>
    <w:rsid w:val="00C41FB2"/>
    <w:rsid w:val="00C42604"/>
    <w:rsid w:val="00C4276F"/>
    <w:rsid w:val="00C438EC"/>
    <w:rsid w:val="00C43B84"/>
    <w:rsid w:val="00C43FE7"/>
    <w:rsid w:val="00C4424C"/>
    <w:rsid w:val="00C4428B"/>
    <w:rsid w:val="00C44EC2"/>
    <w:rsid w:val="00C45741"/>
    <w:rsid w:val="00C4578B"/>
    <w:rsid w:val="00C46142"/>
    <w:rsid w:val="00C4642C"/>
    <w:rsid w:val="00C4794B"/>
    <w:rsid w:val="00C5007F"/>
    <w:rsid w:val="00C502DB"/>
    <w:rsid w:val="00C50C24"/>
    <w:rsid w:val="00C51264"/>
    <w:rsid w:val="00C5127C"/>
    <w:rsid w:val="00C5179F"/>
    <w:rsid w:val="00C5246C"/>
    <w:rsid w:val="00C526C4"/>
    <w:rsid w:val="00C5275B"/>
    <w:rsid w:val="00C52F5B"/>
    <w:rsid w:val="00C52F60"/>
    <w:rsid w:val="00C5306C"/>
    <w:rsid w:val="00C5365D"/>
    <w:rsid w:val="00C537E7"/>
    <w:rsid w:val="00C538C1"/>
    <w:rsid w:val="00C53C11"/>
    <w:rsid w:val="00C544D4"/>
    <w:rsid w:val="00C54735"/>
    <w:rsid w:val="00C54F4D"/>
    <w:rsid w:val="00C55719"/>
    <w:rsid w:val="00C5624D"/>
    <w:rsid w:val="00C5643E"/>
    <w:rsid w:val="00C56A8F"/>
    <w:rsid w:val="00C57688"/>
    <w:rsid w:val="00C57BD7"/>
    <w:rsid w:val="00C60121"/>
    <w:rsid w:val="00C604D9"/>
    <w:rsid w:val="00C605BB"/>
    <w:rsid w:val="00C60928"/>
    <w:rsid w:val="00C6111F"/>
    <w:rsid w:val="00C61171"/>
    <w:rsid w:val="00C61342"/>
    <w:rsid w:val="00C616CE"/>
    <w:rsid w:val="00C61BDF"/>
    <w:rsid w:val="00C61FC3"/>
    <w:rsid w:val="00C629AE"/>
    <w:rsid w:val="00C62A03"/>
    <w:rsid w:val="00C6330F"/>
    <w:rsid w:val="00C63E7D"/>
    <w:rsid w:val="00C64027"/>
    <w:rsid w:val="00C64409"/>
    <w:rsid w:val="00C648AC"/>
    <w:rsid w:val="00C65096"/>
    <w:rsid w:val="00C65158"/>
    <w:rsid w:val="00C65249"/>
    <w:rsid w:val="00C65764"/>
    <w:rsid w:val="00C65F4C"/>
    <w:rsid w:val="00C66C44"/>
    <w:rsid w:val="00C66D27"/>
    <w:rsid w:val="00C6742F"/>
    <w:rsid w:val="00C67948"/>
    <w:rsid w:val="00C67ED3"/>
    <w:rsid w:val="00C70B71"/>
    <w:rsid w:val="00C70FFC"/>
    <w:rsid w:val="00C717F7"/>
    <w:rsid w:val="00C71EB5"/>
    <w:rsid w:val="00C72396"/>
    <w:rsid w:val="00C72B07"/>
    <w:rsid w:val="00C72FFD"/>
    <w:rsid w:val="00C73235"/>
    <w:rsid w:val="00C73A34"/>
    <w:rsid w:val="00C73CD0"/>
    <w:rsid w:val="00C73FE8"/>
    <w:rsid w:val="00C74D91"/>
    <w:rsid w:val="00C75280"/>
    <w:rsid w:val="00C75717"/>
    <w:rsid w:val="00C75923"/>
    <w:rsid w:val="00C75A97"/>
    <w:rsid w:val="00C75B9C"/>
    <w:rsid w:val="00C76593"/>
    <w:rsid w:val="00C76B27"/>
    <w:rsid w:val="00C76C4E"/>
    <w:rsid w:val="00C77982"/>
    <w:rsid w:val="00C779FB"/>
    <w:rsid w:val="00C77D2F"/>
    <w:rsid w:val="00C80459"/>
    <w:rsid w:val="00C8085B"/>
    <w:rsid w:val="00C8111D"/>
    <w:rsid w:val="00C81530"/>
    <w:rsid w:val="00C81A65"/>
    <w:rsid w:val="00C81F35"/>
    <w:rsid w:val="00C836E9"/>
    <w:rsid w:val="00C83796"/>
    <w:rsid w:val="00C83B83"/>
    <w:rsid w:val="00C840A4"/>
    <w:rsid w:val="00C844E8"/>
    <w:rsid w:val="00C8462F"/>
    <w:rsid w:val="00C84EEF"/>
    <w:rsid w:val="00C85A3C"/>
    <w:rsid w:val="00C85ED3"/>
    <w:rsid w:val="00C863AE"/>
    <w:rsid w:val="00C8725B"/>
    <w:rsid w:val="00C872C4"/>
    <w:rsid w:val="00C8753A"/>
    <w:rsid w:val="00C8770F"/>
    <w:rsid w:val="00C87753"/>
    <w:rsid w:val="00C879D1"/>
    <w:rsid w:val="00C9029E"/>
    <w:rsid w:val="00C90434"/>
    <w:rsid w:val="00C90556"/>
    <w:rsid w:val="00C911E9"/>
    <w:rsid w:val="00C91528"/>
    <w:rsid w:val="00C921B3"/>
    <w:rsid w:val="00C922ED"/>
    <w:rsid w:val="00C92686"/>
    <w:rsid w:val="00C93A2D"/>
    <w:rsid w:val="00C94D4A"/>
    <w:rsid w:val="00C94EE3"/>
    <w:rsid w:val="00C957F0"/>
    <w:rsid w:val="00C95A32"/>
    <w:rsid w:val="00C95A8C"/>
    <w:rsid w:val="00C95D90"/>
    <w:rsid w:val="00C96F45"/>
    <w:rsid w:val="00C97290"/>
    <w:rsid w:val="00C976B8"/>
    <w:rsid w:val="00C97836"/>
    <w:rsid w:val="00C97B88"/>
    <w:rsid w:val="00C97E54"/>
    <w:rsid w:val="00CA0196"/>
    <w:rsid w:val="00CA01ED"/>
    <w:rsid w:val="00CA0E5D"/>
    <w:rsid w:val="00CA0E73"/>
    <w:rsid w:val="00CA1CD7"/>
    <w:rsid w:val="00CA2882"/>
    <w:rsid w:val="00CA28DC"/>
    <w:rsid w:val="00CA2C99"/>
    <w:rsid w:val="00CA3188"/>
    <w:rsid w:val="00CA434D"/>
    <w:rsid w:val="00CA4D35"/>
    <w:rsid w:val="00CA4F1A"/>
    <w:rsid w:val="00CA5662"/>
    <w:rsid w:val="00CA589B"/>
    <w:rsid w:val="00CA5C06"/>
    <w:rsid w:val="00CA6C0E"/>
    <w:rsid w:val="00CA6DD5"/>
    <w:rsid w:val="00CA6F84"/>
    <w:rsid w:val="00CA764F"/>
    <w:rsid w:val="00CA7651"/>
    <w:rsid w:val="00CA7A00"/>
    <w:rsid w:val="00CB01D5"/>
    <w:rsid w:val="00CB088F"/>
    <w:rsid w:val="00CB0E32"/>
    <w:rsid w:val="00CB1188"/>
    <w:rsid w:val="00CB1698"/>
    <w:rsid w:val="00CB27D5"/>
    <w:rsid w:val="00CB2B8D"/>
    <w:rsid w:val="00CB381C"/>
    <w:rsid w:val="00CB4314"/>
    <w:rsid w:val="00CB43D2"/>
    <w:rsid w:val="00CB57B2"/>
    <w:rsid w:val="00CB5F9C"/>
    <w:rsid w:val="00CB6113"/>
    <w:rsid w:val="00CB633C"/>
    <w:rsid w:val="00CB634A"/>
    <w:rsid w:val="00CB6A73"/>
    <w:rsid w:val="00CB6E56"/>
    <w:rsid w:val="00CB6E70"/>
    <w:rsid w:val="00CB71DA"/>
    <w:rsid w:val="00CB7495"/>
    <w:rsid w:val="00CB783B"/>
    <w:rsid w:val="00CB7E11"/>
    <w:rsid w:val="00CC01EE"/>
    <w:rsid w:val="00CC05E9"/>
    <w:rsid w:val="00CC09FD"/>
    <w:rsid w:val="00CC0D3A"/>
    <w:rsid w:val="00CC131F"/>
    <w:rsid w:val="00CC18A7"/>
    <w:rsid w:val="00CC1AA4"/>
    <w:rsid w:val="00CC2080"/>
    <w:rsid w:val="00CC20C1"/>
    <w:rsid w:val="00CC28A2"/>
    <w:rsid w:val="00CC3A93"/>
    <w:rsid w:val="00CC3B9C"/>
    <w:rsid w:val="00CC3C3D"/>
    <w:rsid w:val="00CC3C7B"/>
    <w:rsid w:val="00CC407E"/>
    <w:rsid w:val="00CC47CB"/>
    <w:rsid w:val="00CC51C2"/>
    <w:rsid w:val="00CC5FD9"/>
    <w:rsid w:val="00CC65FD"/>
    <w:rsid w:val="00CC7C25"/>
    <w:rsid w:val="00CC7F9D"/>
    <w:rsid w:val="00CD033D"/>
    <w:rsid w:val="00CD0850"/>
    <w:rsid w:val="00CD0B6D"/>
    <w:rsid w:val="00CD1BEA"/>
    <w:rsid w:val="00CD24F4"/>
    <w:rsid w:val="00CD297F"/>
    <w:rsid w:val="00CD4044"/>
    <w:rsid w:val="00CD495F"/>
    <w:rsid w:val="00CD567C"/>
    <w:rsid w:val="00CD5716"/>
    <w:rsid w:val="00CD5E9D"/>
    <w:rsid w:val="00CD5EC5"/>
    <w:rsid w:val="00CD66C2"/>
    <w:rsid w:val="00CD75D7"/>
    <w:rsid w:val="00CD7A2D"/>
    <w:rsid w:val="00CE0AAE"/>
    <w:rsid w:val="00CE12EE"/>
    <w:rsid w:val="00CE1501"/>
    <w:rsid w:val="00CE159B"/>
    <w:rsid w:val="00CE28E0"/>
    <w:rsid w:val="00CE301C"/>
    <w:rsid w:val="00CE34E9"/>
    <w:rsid w:val="00CE357A"/>
    <w:rsid w:val="00CE391D"/>
    <w:rsid w:val="00CE397C"/>
    <w:rsid w:val="00CE3B0D"/>
    <w:rsid w:val="00CE3E5E"/>
    <w:rsid w:val="00CE42D0"/>
    <w:rsid w:val="00CE49FC"/>
    <w:rsid w:val="00CE56B5"/>
    <w:rsid w:val="00CE5871"/>
    <w:rsid w:val="00CE7EB2"/>
    <w:rsid w:val="00CF0477"/>
    <w:rsid w:val="00CF0622"/>
    <w:rsid w:val="00CF075F"/>
    <w:rsid w:val="00CF0CC2"/>
    <w:rsid w:val="00CF0D70"/>
    <w:rsid w:val="00CF1780"/>
    <w:rsid w:val="00CF1978"/>
    <w:rsid w:val="00CF2378"/>
    <w:rsid w:val="00CF27AE"/>
    <w:rsid w:val="00CF2DFD"/>
    <w:rsid w:val="00CF33E4"/>
    <w:rsid w:val="00CF407A"/>
    <w:rsid w:val="00CF45CE"/>
    <w:rsid w:val="00CF4D04"/>
    <w:rsid w:val="00CF55FB"/>
    <w:rsid w:val="00CF5B0B"/>
    <w:rsid w:val="00CF6336"/>
    <w:rsid w:val="00CF6846"/>
    <w:rsid w:val="00CF6998"/>
    <w:rsid w:val="00CF6F0E"/>
    <w:rsid w:val="00CF79E6"/>
    <w:rsid w:val="00CF7D43"/>
    <w:rsid w:val="00D000A7"/>
    <w:rsid w:val="00D0068F"/>
    <w:rsid w:val="00D009D0"/>
    <w:rsid w:val="00D00C05"/>
    <w:rsid w:val="00D01141"/>
    <w:rsid w:val="00D0138E"/>
    <w:rsid w:val="00D01824"/>
    <w:rsid w:val="00D01A09"/>
    <w:rsid w:val="00D026E8"/>
    <w:rsid w:val="00D027FE"/>
    <w:rsid w:val="00D02BE5"/>
    <w:rsid w:val="00D02CA6"/>
    <w:rsid w:val="00D02DAD"/>
    <w:rsid w:val="00D03201"/>
    <w:rsid w:val="00D034D6"/>
    <w:rsid w:val="00D04C91"/>
    <w:rsid w:val="00D06290"/>
    <w:rsid w:val="00D06F18"/>
    <w:rsid w:val="00D07048"/>
    <w:rsid w:val="00D0739A"/>
    <w:rsid w:val="00D07563"/>
    <w:rsid w:val="00D078E7"/>
    <w:rsid w:val="00D10073"/>
    <w:rsid w:val="00D10E3A"/>
    <w:rsid w:val="00D11B65"/>
    <w:rsid w:val="00D127FB"/>
    <w:rsid w:val="00D12B46"/>
    <w:rsid w:val="00D13789"/>
    <w:rsid w:val="00D138AE"/>
    <w:rsid w:val="00D138B4"/>
    <w:rsid w:val="00D14D63"/>
    <w:rsid w:val="00D1535A"/>
    <w:rsid w:val="00D16529"/>
    <w:rsid w:val="00D1691F"/>
    <w:rsid w:val="00D16CF3"/>
    <w:rsid w:val="00D16F68"/>
    <w:rsid w:val="00D17ED3"/>
    <w:rsid w:val="00D2028C"/>
    <w:rsid w:val="00D20854"/>
    <w:rsid w:val="00D2191C"/>
    <w:rsid w:val="00D22E9C"/>
    <w:rsid w:val="00D23045"/>
    <w:rsid w:val="00D23679"/>
    <w:rsid w:val="00D23EA9"/>
    <w:rsid w:val="00D244B3"/>
    <w:rsid w:val="00D25176"/>
    <w:rsid w:val="00D25748"/>
    <w:rsid w:val="00D25BB7"/>
    <w:rsid w:val="00D25F9C"/>
    <w:rsid w:val="00D2610B"/>
    <w:rsid w:val="00D263D3"/>
    <w:rsid w:val="00D267AE"/>
    <w:rsid w:val="00D26A78"/>
    <w:rsid w:val="00D26C0A"/>
    <w:rsid w:val="00D27A68"/>
    <w:rsid w:val="00D27BBA"/>
    <w:rsid w:val="00D3014C"/>
    <w:rsid w:val="00D30D5E"/>
    <w:rsid w:val="00D31137"/>
    <w:rsid w:val="00D31CDE"/>
    <w:rsid w:val="00D329B8"/>
    <w:rsid w:val="00D32CE3"/>
    <w:rsid w:val="00D336BD"/>
    <w:rsid w:val="00D3463E"/>
    <w:rsid w:val="00D34948"/>
    <w:rsid w:val="00D34FD6"/>
    <w:rsid w:val="00D35A80"/>
    <w:rsid w:val="00D35C73"/>
    <w:rsid w:val="00D3675D"/>
    <w:rsid w:val="00D369F9"/>
    <w:rsid w:val="00D36EF1"/>
    <w:rsid w:val="00D36F58"/>
    <w:rsid w:val="00D3751F"/>
    <w:rsid w:val="00D37769"/>
    <w:rsid w:val="00D37A68"/>
    <w:rsid w:val="00D401EC"/>
    <w:rsid w:val="00D40240"/>
    <w:rsid w:val="00D411AD"/>
    <w:rsid w:val="00D41626"/>
    <w:rsid w:val="00D41A3C"/>
    <w:rsid w:val="00D41E08"/>
    <w:rsid w:val="00D421D6"/>
    <w:rsid w:val="00D424BB"/>
    <w:rsid w:val="00D432C1"/>
    <w:rsid w:val="00D44783"/>
    <w:rsid w:val="00D44E68"/>
    <w:rsid w:val="00D4518F"/>
    <w:rsid w:val="00D454C8"/>
    <w:rsid w:val="00D46246"/>
    <w:rsid w:val="00D462FB"/>
    <w:rsid w:val="00D47B6E"/>
    <w:rsid w:val="00D50636"/>
    <w:rsid w:val="00D51269"/>
    <w:rsid w:val="00D51C62"/>
    <w:rsid w:val="00D51CC1"/>
    <w:rsid w:val="00D52044"/>
    <w:rsid w:val="00D52E86"/>
    <w:rsid w:val="00D53425"/>
    <w:rsid w:val="00D53990"/>
    <w:rsid w:val="00D53CB8"/>
    <w:rsid w:val="00D5448F"/>
    <w:rsid w:val="00D5468D"/>
    <w:rsid w:val="00D551CA"/>
    <w:rsid w:val="00D55225"/>
    <w:rsid w:val="00D55232"/>
    <w:rsid w:val="00D557F1"/>
    <w:rsid w:val="00D57229"/>
    <w:rsid w:val="00D574ED"/>
    <w:rsid w:val="00D576D6"/>
    <w:rsid w:val="00D5777A"/>
    <w:rsid w:val="00D57890"/>
    <w:rsid w:val="00D57C61"/>
    <w:rsid w:val="00D602C4"/>
    <w:rsid w:val="00D60812"/>
    <w:rsid w:val="00D60852"/>
    <w:rsid w:val="00D60D9C"/>
    <w:rsid w:val="00D60E1A"/>
    <w:rsid w:val="00D611CB"/>
    <w:rsid w:val="00D6127F"/>
    <w:rsid w:val="00D612C7"/>
    <w:rsid w:val="00D61663"/>
    <w:rsid w:val="00D6198C"/>
    <w:rsid w:val="00D61D59"/>
    <w:rsid w:val="00D6245F"/>
    <w:rsid w:val="00D6248A"/>
    <w:rsid w:val="00D626AE"/>
    <w:rsid w:val="00D62C35"/>
    <w:rsid w:val="00D6324E"/>
    <w:rsid w:val="00D63669"/>
    <w:rsid w:val="00D63878"/>
    <w:rsid w:val="00D65585"/>
    <w:rsid w:val="00D65BE8"/>
    <w:rsid w:val="00D65C7E"/>
    <w:rsid w:val="00D6791D"/>
    <w:rsid w:val="00D67FA2"/>
    <w:rsid w:val="00D70420"/>
    <w:rsid w:val="00D70920"/>
    <w:rsid w:val="00D710AB"/>
    <w:rsid w:val="00D7129A"/>
    <w:rsid w:val="00D7149C"/>
    <w:rsid w:val="00D7475B"/>
    <w:rsid w:val="00D74A7E"/>
    <w:rsid w:val="00D7557F"/>
    <w:rsid w:val="00D76093"/>
    <w:rsid w:val="00D76A80"/>
    <w:rsid w:val="00D770EF"/>
    <w:rsid w:val="00D77C03"/>
    <w:rsid w:val="00D77CBF"/>
    <w:rsid w:val="00D806AF"/>
    <w:rsid w:val="00D80B18"/>
    <w:rsid w:val="00D80BDC"/>
    <w:rsid w:val="00D81BAE"/>
    <w:rsid w:val="00D82074"/>
    <w:rsid w:val="00D82184"/>
    <w:rsid w:val="00D82ABD"/>
    <w:rsid w:val="00D836ED"/>
    <w:rsid w:val="00D83D40"/>
    <w:rsid w:val="00D840F1"/>
    <w:rsid w:val="00D842EA"/>
    <w:rsid w:val="00D84362"/>
    <w:rsid w:val="00D846A1"/>
    <w:rsid w:val="00D85379"/>
    <w:rsid w:val="00D85633"/>
    <w:rsid w:val="00D8578D"/>
    <w:rsid w:val="00D8589C"/>
    <w:rsid w:val="00D8608E"/>
    <w:rsid w:val="00D86609"/>
    <w:rsid w:val="00D868DD"/>
    <w:rsid w:val="00D86A1E"/>
    <w:rsid w:val="00D86B1F"/>
    <w:rsid w:val="00D86D90"/>
    <w:rsid w:val="00D87074"/>
    <w:rsid w:val="00D872ED"/>
    <w:rsid w:val="00D87B4E"/>
    <w:rsid w:val="00D90700"/>
    <w:rsid w:val="00D91AD4"/>
    <w:rsid w:val="00D92AF8"/>
    <w:rsid w:val="00D92BE1"/>
    <w:rsid w:val="00D93FDD"/>
    <w:rsid w:val="00D941CB"/>
    <w:rsid w:val="00D96DFA"/>
    <w:rsid w:val="00D96FDA"/>
    <w:rsid w:val="00D976D9"/>
    <w:rsid w:val="00DA1109"/>
    <w:rsid w:val="00DA1816"/>
    <w:rsid w:val="00DA1D65"/>
    <w:rsid w:val="00DA28A9"/>
    <w:rsid w:val="00DA2F52"/>
    <w:rsid w:val="00DA31FB"/>
    <w:rsid w:val="00DA3FD3"/>
    <w:rsid w:val="00DA440F"/>
    <w:rsid w:val="00DA4F10"/>
    <w:rsid w:val="00DA513B"/>
    <w:rsid w:val="00DA524B"/>
    <w:rsid w:val="00DA5617"/>
    <w:rsid w:val="00DA63F6"/>
    <w:rsid w:val="00DA685F"/>
    <w:rsid w:val="00DA68FD"/>
    <w:rsid w:val="00DA7510"/>
    <w:rsid w:val="00DA7E54"/>
    <w:rsid w:val="00DB0953"/>
    <w:rsid w:val="00DB12F2"/>
    <w:rsid w:val="00DB14C9"/>
    <w:rsid w:val="00DB1CE5"/>
    <w:rsid w:val="00DB27F7"/>
    <w:rsid w:val="00DB2A25"/>
    <w:rsid w:val="00DB392B"/>
    <w:rsid w:val="00DB4187"/>
    <w:rsid w:val="00DB44C2"/>
    <w:rsid w:val="00DB494B"/>
    <w:rsid w:val="00DB535C"/>
    <w:rsid w:val="00DB5441"/>
    <w:rsid w:val="00DB5B2D"/>
    <w:rsid w:val="00DB6A0E"/>
    <w:rsid w:val="00DB6AC6"/>
    <w:rsid w:val="00DB7631"/>
    <w:rsid w:val="00DB7DB3"/>
    <w:rsid w:val="00DC0165"/>
    <w:rsid w:val="00DC05B9"/>
    <w:rsid w:val="00DC0B21"/>
    <w:rsid w:val="00DC0DB7"/>
    <w:rsid w:val="00DC115B"/>
    <w:rsid w:val="00DC129D"/>
    <w:rsid w:val="00DC1A6D"/>
    <w:rsid w:val="00DC1C4B"/>
    <w:rsid w:val="00DC1EF8"/>
    <w:rsid w:val="00DC26CE"/>
    <w:rsid w:val="00DC2E9E"/>
    <w:rsid w:val="00DC32C2"/>
    <w:rsid w:val="00DC6345"/>
    <w:rsid w:val="00DC6CAC"/>
    <w:rsid w:val="00DC6EDC"/>
    <w:rsid w:val="00DC7875"/>
    <w:rsid w:val="00DC7A7F"/>
    <w:rsid w:val="00DD06E5"/>
    <w:rsid w:val="00DD1565"/>
    <w:rsid w:val="00DD17D5"/>
    <w:rsid w:val="00DD1B72"/>
    <w:rsid w:val="00DD2385"/>
    <w:rsid w:val="00DD246F"/>
    <w:rsid w:val="00DD254F"/>
    <w:rsid w:val="00DD29E6"/>
    <w:rsid w:val="00DD2ED5"/>
    <w:rsid w:val="00DD3007"/>
    <w:rsid w:val="00DD3A6B"/>
    <w:rsid w:val="00DD44B1"/>
    <w:rsid w:val="00DD4704"/>
    <w:rsid w:val="00DD4B81"/>
    <w:rsid w:val="00DD4BF5"/>
    <w:rsid w:val="00DD4DDA"/>
    <w:rsid w:val="00DD524C"/>
    <w:rsid w:val="00DD538D"/>
    <w:rsid w:val="00DD5E24"/>
    <w:rsid w:val="00DD69B1"/>
    <w:rsid w:val="00DD6D17"/>
    <w:rsid w:val="00DD6D20"/>
    <w:rsid w:val="00DD6EA3"/>
    <w:rsid w:val="00DE0012"/>
    <w:rsid w:val="00DE002A"/>
    <w:rsid w:val="00DE0AB0"/>
    <w:rsid w:val="00DE0D85"/>
    <w:rsid w:val="00DE1E0B"/>
    <w:rsid w:val="00DE25AC"/>
    <w:rsid w:val="00DE2BEC"/>
    <w:rsid w:val="00DE45C3"/>
    <w:rsid w:val="00DE4909"/>
    <w:rsid w:val="00DE4B9A"/>
    <w:rsid w:val="00DE4D8C"/>
    <w:rsid w:val="00DE5279"/>
    <w:rsid w:val="00DE5847"/>
    <w:rsid w:val="00DE6C5C"/>
    <w:rsid w:val="00DE7131"/>
    <w:rsid w:val="00DE7BAF"/>
    <w:rsid w:val="00DF01A3"/>
    <w:rsid w:val="00DF0578"/>
    <w:rsid w:val="00DF0F93"/>
    <w:rsid w:val="00DF1171"/>
    <w:rsid w:val="00DF17B2"/>
    <w:rsid w:val="00DF18E3"/>
    <w:rsid w:val="00DF2AE5"/>
    <w:rsid w:val="00DF39A9"/>
    <w:rsid w:val="00DF3E3A"/>
    <w:rsid w:val="00DF423E"/>
    <w:rsid w:val="00DF448E"/>
    <w:rsid w:val="00DF4D2E"/>
    <w:rsid w:val="00DF5C00"/>
    <w:rsid w:val="00DF64DD"/>
    <w:rsid w:val="00DF6BCB"/>
    <w:rsid w:val="00DF6C3E"/>
    <w:rsid w:val="00DF7FDE"/>
    <w:rsid w:val="00E0094D"/>
    <w:rsid w:val="00E0110B"/>
    <w:rsid w:val="00E0127B"/>
    <w:rsid w:val="00E01784"/>
    <w:rsid w:val="00E019B1"/>
    <w:rsid w:val="00E01CEC"/>
    <w:rsid w:val="00E02755"/>
    <w:rsid w:val="00E031A2"/>
    <w:rsid w:val="00E0365B"/>
    <w:rsid w:val="00E043EE"/>
    <w:rsid w:val="00E04763"/>
    <w:rsid w:val="00E059E2"/>
    <w:rsid w:val="00E0701F"/>
    <w:rsid w:val="00E07174"/>
    <w:rsid w:val="00E071D3"/>
    <w:rsid w:val="00E071E6"/>
    <w:rsid w:val="00E075D3"/>
    <w:rsid w:val="00E07B00"/>
    <w:rsid w:val="00E1052A"/>
    <w:rsid w:val="00E105A6"/>
    <w:rsid w:val="00E108E3"/>
    <w:rsid w:val="00E11BEA"/>
    <w:rsid w:val="00E11CC6"/>
    <w:rsid w:val="00E1293B"/>
    <w:rsid w:val="00E12CCE"/>
    <w:rsid w:val="00E12D19"/>
    <w:rsid w:val="00E12DA8"/>
    <w:rsid w:val="00E13403"/>
    <w:rsid w:val="00E1373C"/>
    <w:rsid w:val="00E13FC9"/>
    <w:rsid w:val="00E140E7"/>
    <w:rsid w:val="00E14EBE"/>
    <w:rsid w:val="00E16127"/>
    <w:rsid w:val="00E16241"/>
    <w:rsid w:val="00E16A9E"/>
    <w:rsid w:val="00E16DEF"/>
    <w:rsid w:val="00E1718C"/>
    <w:rsid w:val="00E17742"/>
    <w:rsid w:val="00E2056C"/>
    <w:rsid w:val="00E20840"/>
    <w:rsid w:val="00E20861"/>
    <w:rsid w:val="00E212F5"/>
    <w:rsid w:val="00E21806"/>
    <w:rsid w:val="00E21898"/>
    <w:rsid w:val="00E21B36"/>
    <w:rsid w:val="00E22B7B"/>
    <w:rsid w:val="00E232A3"/>
    <w:rsid w:val="00E234A4"/>
    <w:rsid w:val="00E235C9"/>
    <w:rsid w:val="00E24663"/>
    <w:rsid w:val="00E261CB"/>
    <w:rsid w:val="00E26273"/>
    <w:rsid w:val="00E26533"/>
    <w:rsid w:val="00E26934"/>
    <w:rsid w:val="00E26BA1"/>
    <w:rsid w:val="00E2725A"/>
    <w:rsid w:val="00E27273"/>
    <w:rsid w:val="00E27375"/>
    <w:rsid w:val="00E27961"/>
    <w:rsid w:val="00E27D14"/>
    <w:rsid w:val="00E305B1"/>
    <w:rsid w:val="00E30C7D"/>
    <w:rsid w:val="00E31516"/>
    <w:rsid w:val="00E32492"/>
    <w:rsid w:val="00E32752"/>
    <w:rsid w:val="00E33248"/>
    <w:rsid w:val="00E33263"/>
    <w:rsid w:val="00E3384D"/>
    <w:rsid w:val="00E33C40"/>
    <w:rsid w:val="00E34155"/>
    <w:rsid w:val="00E34243"/>
    <w:rsid w:val="00E34418"/>
    <w:rsid w:val="00E3448A"/>
    <w:rsid w:val="00E347C9"/>
    <w:rsid w:val="00E34888"/>
    <w:rsid w:val="00E34AF5"/>
    <w:rsid w:val="00E34B82"/>
    <w:rsid w:val="00E34FA1"/>
    <w:rsid w:val="00E350ED"/>
    <w:rsid w:val="00E35827"/>
    <w:rsid w:val="00E36F57"/>
    <w:rsid w:val="00E36F60"/>
    <w:rsid w:val="00E37466"/>
    <w:rsid w:val="00E37879"/>
    <w:rsid w:val="00E3792A"/>
    <w:rsid w:val="00E37A20"/>
    <w:rsid w:val="00E415F3"/>
    <w:rsid w:val="00E422FC"/>
    <w:rsid w:val="00E4248A"/>
    <w:rsid w:val="00E4293F"/>
    <w:rsid w:val="00E42D13"/>
    <w:rsid w:val="00E43589"/>
    <w:rsid w:val="00E43704"/>
    <w:rsid w:val="00E43845"/>
    <w:rsid w:val="00E43BEF"/>
    <w:rsid w:val="00E440BB"/>
    <w:rsid w:val="00E45544"/>
    <w:rsid w:val="00E45B56"/>
    <w:rsid w:val="00E45EE7"/>
    <w:rsid w:val="00E460FF"/>
    <w:rsid w:val="00E462FF"/>
    <w:rsid w:val="00E46EE3"/>
    <w:rsid w:val="00E46F08"/>
    <w:rsid w:val="00E470EA"/>
    <w:rsid w:val="00E47F08"/>
    <w:rsid w:val="00E50744"/>
    <w:rsid w:val="00E5087A"/>
    <w:rsid w:val="00E51209"/>
    <w:rsid w:val="00E51BB5"/>
    <w:rsid w:val="00E51EAC"/>
    <w:rsid w:val="00E52C88"/>
    <w:rsid w:val="00E53C70"/>
    <w:rsid w:val="00E5455E"/>
    <w:rsid w:val="00E54596"/>
    <w:rsid w:val="00E545B7"/>
    <w:rsid w:val="00E54789"/>
    <w:rsid w:val="00E5551B"/>
    <w:rsid w:val="00E55AEB"/>
    <w:rsid w:val="00E56A28"/>
    <w:rsid w:val="00E57346"/>
    <w:rsid w:val="00E57AD2"/>
    <w:rsid w:val="00E60203"/>
    <w:rsid w:val="00E60BC5"/>
    <w:rsid w:val="00E60F47"/>
    <w:rsid w:val="00E610D9"/>
    <w:rsid w:val="00E611B0"/>
    <w:rsid w:val="00E615CD"/>
    <w:rsid w:val="00E62437"/>
    <w:rsid w:val="00E62566"/>
    <w:rsid w:val="00E626A9"/>
    <w:rsid w:val="00E62C13"/>
    <w:rsid w:val="00E6422D"/>
    <w:rsid w:val="00E64856"/>
    <w:rsid w:val="00E64CA4"/>
    <w:rsid w:val="00E65675"/>
    <w:rsid w:val="00E6655C"/>
    <w:rsid w:val="00E66A05"/>
    <w:rsid w:val="00E67327"/>
    <w:rsid w:val="00E67DED"/>
    <w:rsid w:val="00E67F4D"/>
    <w:rsid w:val="00E707EB"/>
    <w:rsid w:val="00E70992"/>
    <w:rsid w:val="00E70A89"/>
    <w:rsid w:val="00E70B82"/>
    <w:rsid w:val="00E7154D"/>
    <w:rsid w:val="00E71908"/>
    <w:rsid w:val="00E71D4C"/>
    <w:rsid w:val="00E72026"/>
    <w:rsid w:val="00E72819"/>
    <w:rsid w:val="00E73C45"/>
    <w:rsid w:val="00E74BEE"/>
    <w:rsid w:val="00E74C82"/>
    <w:rsid w:val="00E7504C"/>
    <w:rsid w:val="00E75050"/>
    <w:rsid w:val="00E752ED"/>
    <w:rsid w:val="00E75B01"/>
    <w:rsid w:val="00E764F5"/>
    <w:rsid w:val="00E76B1C"/>
    <w:rsid w:val="00E776AC"/>
    <w:rsid w:val="00E77D2A"/>
    <w:rsid w:val="00E77F75"/>
    <w:rsid w:val="00E80121"/>
    <w:rsid w:val="00E801D6"/>
    <w:rsid w:val="00E80869"/>
    <w:rsid w:val="00E80A35"/>
    <w:rsid w:val="00E80C0E"/>
    <w:rsid w:val="00E812AD"/>
    <w:rsid w:val="00E82119"/>
    <w:rsid w:val="00E83140"/>
    <w:rsid w:val="00E836C8"/>
    <w:rsid w:val="00E83966"/>
    <w:rsid w:val="00E843D2"/>
    <w:rsid w:val="00E856EE"/>
    <w:rsid w:val="00E858CE"/>
    <w:rsid w:val="00E85C51"/>
    <w:rsid w:val="00E86299"/>
    <w:rsid w:val="00E8636E"/>
    <w:rsid w:val="00E8662A"/>
    <w:rsid w:val="00E8721E"/>
    <w:rsid w:val="00E87543"/>
    <w:rsid w:val="00E87616"/>
    <w:rsid w:val="00E87858"/>
    <w:rsid w:val="00E87DCF"/>
    <w:rsid w:val="00E90F73"/>
    <w:rsid w:val="00E9146B"/>
    <w:rsid w:val="00E93014"/>
    <w:rsid w:val="00E93150"/>
    <w:rsid w:val="00E931CF"/>
    <w:rsid w:val="00E93DCB"/>
    <w:rsid w:val="00E957E1"/>
    <w:rsid w:val="00E968BC"/>
    <w:rsid w:val="00E96CA3"/>
    <w:rsid w:val="00E97A82"/>
    <w:rsid w:val="00E97BE0"/>
    <w:rsid w:val="00EA0308"/>
    <w:rsid w:val="00EA0F48"/>
    <w:rsid w:val="00EA16E5"/>
    <w:rsid w:val="00EA195E"/>
    <w:rsid w:val="00EA1C38"/>
    <w:rsid w:val="00EA20A0"/>
    <w:rsid w:val="00EA25AD"/>
    <w:rsid w:val="00EA2676"/>
    <w:rsid w:val="00EA28AE"/>
    <w:rsid w:val="00EA28E9"/>
    <w:rsid w:val="00EA2BD6"/>
    <w:rsid w:val="00EA2DD8"/>
    <w:rsid w:val="00EA349F"/>
    <w:rsid w:val="00EA40BB"/>
    <w:rsid w:val="00EA5808"/>
    <w:rsid w:val="00EA5A80"/>
    <w:rsid w:val="00EA5D56"/>
    <w:rsid w:val="00EA7851"/>
    <w:rsid w:val="00EA7E6A"/>
    <w:rsid w:val="00EB0B9B"/>
    <w:rsid w:val="00EB0E77"/>
    <w:rsid w:val="00EB1444"/>
    <w:rsid w:val="00EB181E"/>
    <w:rsid w:val="00EB1865"/>
    <w:rsid w:val="00EB1871"/>
    <w:rsid w:val="00EB1FCE"/>
    <w:rsid w:val="00EB2091"/>
    <w:rsid w:val="00EB23C4"/>
    <w:rsid w:val="00EB2405"/>
    <w:rsid w:val="00EB305F"/>
    <w:rsid w:val="00EB3866"/>
    <w:rsid w:val="00EB392F"/>
    <w:rsid w:val="00EB3D05"/>
    <w:rsid w:val="00EB3EED"/>
    <w:rsid w:val="00EB43CB"/>
    <w:rsid w:val="00EB4E23"/>
    <w:rsid w:val="00EB51F5"/>
    <w:rsid w:val="00EB5551"/>
    <w:rsid w:val="00EB5AD5"/>
    <w:rsid w:val="00EB5B3C"/>
    <w:rsid w:val="00EB62BB"/>
    <w:rsid w:val="00EB67C5"/>
    <w:rsid w:val="00EB6D94"/>
    <w:rsid w:val="00EB7182"/>
    <w:rsid w:val="00EB7ECB"/>
    <w:rsid w:val="00EC01E7"/>
    <w:rsid w:val="00EC045F"/>
    <w:rsid w:val="00EC055F"/>
    <w:rsid w:val="00EC0B0A"/>
    <w:rsid w:val="00EC1939"/>
    <w:rsid w:val="00EC1EB6"/>
    <w:rsid w:val="00EC271A"/>
    <w:rsid w:val="00EC2D10"/>
    <w:rsid w:val="00EC3337"/>
    <w:rsid w:val="00EC3431"/>
    <w:rsid w:val="00EC3A6B"/>
    <w:rsid w:val="00EC423A"/>
    <w:rsid w:val="00EC4AEF"/>
    <w:rsid w:val="00EC5515"/>
    <w:rsid w:val="00EC5709"/>
    <w:rsid w:val="00EC5BBF"/>
    <w:rsid w:val="00EC5CAC"/>
    <w:rsid w:val="00EC5F8F"/>
    <w:rsid w:val="00EC6FBF"/>
    <w:rsid w:val="00EC7130"/>
    <w:rsid w:val="00EC7E72"/>
    <w:rsid w:val="00ED0061"/>
    <w:rsid w:val="00ED020B"/>
    <w:rsid w:val="00ED0244"/>
    <w:rsid w:val="00ED0358"/>
    <w:rsid w:val="00ED061F"/>
    <w:rsid w:val="00ED0728"/>
    <w:rsid w:val="00ED0CCE"/>
    <w:rsid w:val="00ED136F"/>
    <w:rsid w:val="00ED1BF7"/>
    <w:rsid w:val="00ED276E"/>
    <w:rsid w:val="00ED2796"/>
    <w:rsid w:val="00ED29E0"/>
    <w:rsid w:val="00ED2E59"/>
    <w:rsid w:val="00ED3A47"/>
    <w:rsid w:val="00ED3B00"/>
    <w:rsid w:val="00ED3B1E"/>
    <w:rsid w:val="00ED44B7"/>
    <w:rsid w:val="00ED450B"/>
    <w:rsid w:val="00ED4519"/>
    <w:rsid w:val="00ED5BED"/>
    <w:rsid w:val="00ED5F32"/>
    <w:rsid w:val="00ED63AC"/>
    <w:rsid w:val="00ED75EB"/>
    <w:rsid w:val="00ED76D8"/>
    <w:rsid w:val="00ED76FE"/>
    <w:rsid w:val="00EE02DD"/>
    <w:rsid w:val="00EE0B73"/>
    <w:rsid w:val="00EE12BF"/>
    <w:rsid w:val="00EE12DC"/>
    <w:rsid w:val="00EE1D14"/>
    <w:rsid w:val="00EE2BC8"/>
    <w:rsid w:val="00EE2BF8"/>
    <w:rsid w:val="00EE2E79"/>
    <w:rsid w:val="00EE369D"/>
    <w:rsid w:val="00EE3C75"/>
    <w:rsid w:val="00EE531A"/>
    <w:rsid w:val="00EE552D"/>
    <w:rsid w:val="00EE571E"/>
    <w:rsid w:val="00EE5CD1"/>
    <w:rsid w:val="00EE6900"/>
    <w:rsid w:val="00EE7C52"/>
    <w:rsid w:val="00EF02BE"/>
    <w:rsid w:val="00EF03FF"/>
    <w:rsid w:val="00EF0DF5"/>
    <w:rsid w:val="00EF1A41"/>
    <w:rsid w:val="00EF1CD2"/>
    <w:rsid w:val="00EF2572"/>
    <w:rsid w:val="00EF3DE4"/>
    <w:rsid w:val="00EF43CC"/>
    <w:rsid w:val="00EF4DB1"/>
    <w:rsid w:val="00EF4FEE"/>
    <w:rsid w:val="00EF559B"/>
    <w:rsid w:val="00EF6294"/>
    <w:rsid w:val="00EF660A"/>
    <w:rsid w:val="00EF699E"/>
    <w:rsid w:val="00EF7046"/>
    <w:rsid w:val="00EF748C"/>
    <w:rsid w:val="00EF7E3A"/>
    <w:rsid w:val="00F00331"/>
    <w:rsid w:val="00F00700"/>
    <w:rsid w:val="00F011F4"/>
    <w:rsid w:val="00F01357"/>
    <w:rsid w:val="00F01403"/>
    <w:rsid w:val="00F01D6B"/>
    <w:rsid w:val="00F01F0E"/>
    <w:rsid w:val="00F02237"/>
    <w:rsid w:val="00F02910"/>
    <w:rsid w:val="00F02B3B"/>
    <w:rsid w:val="00F02D42"/>
    <w:rsid w:val="00F04345"/>
    <w:rsid w:val="00F044C9"/>
    <w:rsid w:val="00F04F34"/>
    <w:rsid w:val="00F05A1B"/>
    <w:rsid w:val="00F06509"/>
    <w:rsid w:val="00F06828"/>
    <w:rsid w:val="00F072E6"/>
    <w:rsid w:val="00F07CA5"/>
    <w:rsid w:val="00F103BE"/>
    <w:rsid w:val="00F10A43"/>
    <w:rsid w:val="00F113CE"/>
    <w:rsid w:val="00F11598"/>
    <w:rsid w:val="00F11FBD"/>
    <w:rsid w:val="00F132D5"/>
    <w:rsid w:val="00F13466"/>
    <w:rsid w:val="00F13499"/>
    <w:rsid w:val="00F13BE4"/>
    <w:rsid w:val="00F13F93"/>
    <w:rsid w:val="00F14BDD"/>
    <w:rsid w:val="00F14DAB"/>
    <w:rsid w:val="00F15016"/>
    <w:rsid w:val="00F1523B"/>
    <w:rsid w:val="00F15BC0"/>
    <w:rsid w:val="00F16318"/>
    <w:rsid w:val="00F16569"/>
    <w:rsid w:val="00F16710"/>
    <w:rsid w:val="00F170EA"/>
    <w:rsid w:val="00F209E5"/>
    <w:rsid w:val="00F21078"/>
    <w:rsid w:val="00F21DD2"/>
    <w:rsid w:val="00F2298C"/>
    <w:rsid w:val="00F23976"/>
    <w:rsid w:val="00F24A2C"/>
    <w:rsid w:val="00F24A54"/>
    <w:rsid w:val="00F24AE3"/>
    <w:rsid w:val="00F27499"/>
    <w:rsid w:val="00F27570"/>
    <w:rsid w:val="00F27A33"/>
    <w:rsid w:val="00F27A35"/>
    <w:rsid w:val="00F30337"/>
    <w:rsid w:val="00F3071C"/>
    <w:rsid w:val="00F30F26"/>
    <w:rsid w:val="00F31922"/>
    <w:rsid w:val="00F32122"/>
    <w:rsid w:val="00F32AC3"/>
    <w:rsid w:val="00F338C2"/>
    <w:rsid w:val="00F33B75"/>
    <w:rsid w:val="00F3584A"/>
    <w:rsid w:val="00F363CC"/>
    <w:rsid w:val="00F366DA"/>
    <w:rsid w:val="00F36747"/>
    <w:rsid w:val="00F36A54"/>
    <w:rsid w:val="00F36F37"/>
    <w:rsid w:val="00F37242"/>
    <w:rsid w:val="00F37445"/>
    <w:rsid w:val="00F3760C"/>
    <w:rsid w:val="00F376B1"/>
    <w:rsid w:val="00F37A49"/>
    <w:rsid w:val="00F37DB3"/>
    <w:rsid w:val="00F40075"/>
    <w:rsid w:val="00F403FA"/>
    <w:rsid w:val="00F4114E"/>
    <w:rsid w:val="00F41BD8"/>
    <w:rsid w:val="00F41D8C"/>
    <w:rsid w:val="00F421F7"/>
    <w:rsid w:val="00F4247B"/>
    <w:rsid w:val="00F42C63"/>
    <w:rsid w:val="00F4315B"/>
    <w:rsid w:val="00F438BA"/>
    <w:rsid w:val="00F44548"/>
    <w:rsid w:val="00F446F5"/>
    <w:rsid w:val="00F44B3B"/>
    <w:rsid w:val="00F46202"/>
    <w:rsid w:val="00F47A45"/>
    <w:rsid w:val="00F505A3"/>
    <w:rsid w:val="00F51BDE"/>
    <w:rsid w:val="00F530E4"/>
    <w:rsid w:val="00F54489"/>
    <w:rsid w:val="00F546EA"/>
    <w:rsid w:val="00F54E0C"/>
    <w:rsid w:val="00F54F4D"/>
    <w:rsid w:val="00F55DB4"/>
    <w:rsid w:val="00F56209"/>
    <w:rsid w:val="00F568C1"/>
    <w:rsid w:val="00F56C21"/>
    <w:rsid w:val="00F570F7"/>
    <w:rsid w:val="00F57598"/>
    <w:rsid w:val="00F57A1F"/>
    <w:rsid w:val="00F603C8"/>
    <w:rsid w:val="00F60BC8"/>
    <w:rsid w:val="00F60ED2"/>
    <w:rsid w:val="00F60F83"/>
    <w:rsid w:val="00F6200A"/>
    <w:rsid w:val="00F62690"/>
    <w:rsid w:val="00F65806"/>
    <w:rsid w:val="00F6584A"/>
    <w:rsid w:val="00F65A99"/>
    <w:rsid w:val="00F65F1F"/>
    <w:rsid w:val="00F65FF5"/>
    <w:rsid w:val="00F66103"/>
    <w:rsid w:val="00F6635E"/>
    <w:rsid w:val="00F666F8"/>
    <w:rsid w:val="00F6734D"/>
    <w:rsid w:val="00F7165B"/>
    <w:rsid w:val="00F7186B"/>
    <w:rsid w:val="00F7228C"/>
    <w:rsid w:val="00F728F8"/>
    <w:rsid w:val="00F72AA3"/>
    <w:rsid w:val="00F731DA"/>
    <w:rsid w:val="00F73C68"/>
    <w:rsid w:val="00F74286"/>
    <w:rsid w:val="00F74597"/>
    <w:rsid w:val="00F74605"/>
    <w:rsid w:val="00F7489F"/>
    <w:rsid w:val="00F74C70"/>
    <w:rsid w:val="00F75220"/>
    <w:rsid w:val="00F759E9"/>
    <w:rsid w:val="00F75DE3"/>
    <w:rsid w:val="00F7600C"/>
    <w:rsid w:val="00F76850"/>
    <w:rsid w:val="00F77AB7"/>
    <w:rsid w:val="00F804DB"/>
    <w:rsid w:val="00F81382"/>
    <w:rsid w:val="00F813E6"/>
    <w:rsid w:val="00F81863"/>
    <w:rsid w:val="00F82878"/>
    <w:rsid w:val="00F828CA"/>
    <w:rsid w:val="00F82EDF"/>
    <w:rsid w:val="00F83D32"/>
    <w:rsid w:val="00F850A4"/>
    <w:rsid w:val="00F85335"/>
    <w:rsid w:val="00F859C1"/>
    <w:rsid w:val="00F85E52"/>
    <w:rsid w:val="00F85F22"/>
    <w:rsid w:val="00F8628F"/>
    <w:rsid w:val="00F875F3"/>
    <w:rsid w:val="00F87635"/>
    <w:rsid w:val="00F87D31"/>
    <w:rsid w:val="00F921C3"/>
    <w:rsid w:val="00F927AF"/>
    <w:rsid w:val="00F92C1B"/>
    <w:rsid w:val="00F92CDA"/>
    <w:rsid w:val="00F9330E"/>
    <w:rsid w:val="00F93BDB"/>
    <w:rsid w:val="00F94030"/>
    <w:rsid w:val="00F94456"/>
    <w:rsid w:val="00F95080"/>
    <w:rsid w:val="00F96286"/>
    <w:rsid w:val="00F966A9"/>
    <w:rsid w:val="00F96784"/>
    <w:rsid w:val="00F967EB"/>
    <w:rsid w:val="00F9684F"/>
    <w:rsid w:val="00F96FBD"/>
    <w:rsid w:val="00FA001A"/>
    <w:rsid w:val="00FA13B3"/>
    <w:rsid w:val="00FA1525"/>
    <w:rsid w:val="00FA19B2"/>
    <w:rsid w:val="00FA19E0"/>
    <w:rsid w:val="00FA1C20"/>
    <w:rsid w:val="00FA25D5"/>
    <w:rsid w:val="00FA2D03"/>
    <w:rsid w:val="00FA321E"/>
    <w:rsid w:val="00FA398A"/>
    <w:rsid w:val="00FA3CAF"/>
    <w:rsid w:val="00FA3DC1"/>
    <w:rsid w:val="00FA43CE"/>
    <w:rsid w:val="00FA4428"/>
    <w:rsid w:val="00FA5110"/>
    <w:rsid w:val="00FA570C"/>
    <w:rsid w:val="00FA6215"/>
    <w:rsid w:val="00FA65E1"/>
    <w:rsid w:val="00FA680A"/>
    <w:rsid w:val="00FA69A5"/>
    <w:rsid w:val="00FA6EE6"/>
    <w:rsid w:val="00FB0517"/>
    <w:rsid w:val="00FB05AE"/>
    <w:rsid w:val="00FB1257"/>
    <w:rsid w:val="00FB1F5E"/>
    <w:rsid w:val="00FB1FCF"/>
    <w:rsid w:val="00FB20A7"/>
    <w:rsid w:val="00FB288F"/>
    <w:rsid w:val="00FB302A"/>
    <w:rsid w:val="00FB312F"/>
    <w:rsid w:val="00FB3152"/>
    <w:rsid w:val="00FB33C4"/>
    <w:rsid w:val="00FB3F76"/>
    <w:rsid w:val="00FB403E"/>
    <w:rsid w:val="00FB45EC"/>
    <w:rsid w:val="00FB5F62"/>
    <w:rsid w:val="00FB68CB"/>
    <w:rsid w:val="00FB6E99"/>
    <w:rsid w:val="00FB73D9"/>
    <w:rsid w:val="00FB7C14"/>
    <w:rsid w:val="00FC045E"/>
    <w:rsid w:val="00FC1037"/>
    <w:rsid w:val="00FC1779"/>
    <w:rsid w:val="00FC19AA"/>
    <w:rsid w:val="00FC1BCA"/>
    <w:rsid w:val="00FC2B42"/>
    <w:rsid w:val="00FC3108"/>
    <w:rsid w:val="00FC3282"/>
    <w:rsid w:val="00FC3BCE"/>
    <w:rsid w:val="00FC40AC"/>
    <w:rsid w:val="00FC4304"/>
    <w:rsid w:val="00FC459E"/>
    <w:rsid w:val="00FC4E85"/>
    <w:rsid w:val="00FC5981"/>
    <w:rsid w:val="00FC5CD0"/>
    <w:rsid w:val="00FC682E"/>
    <w:rsid w:val="00FC6994"/>
    <w:rsid w:val="00FC6B93"/>
    <w:rsid w:val="00FC7831"/>
    <w:rsid w:val="00FD03DB"/>
    <w:rsid w:val="00FD0E3F"/>
    <w:rsid w:val="00FD1CAD"/>
    <w:rsid w:val="00FD1FDF"/>
    <w:rsid w:val="00FD1FE8"/>
    <w:rsid w:val="00FD31F1"/>
    <w:rsid w:val="00FD459A"/>
    <w:rsid w:val="00FD503F"/>
    <w:rsid w:val="00FD5A45"/>
    <w:rsid w:val="00FD5C93"/>
    <w:rsid w:val="00FD6044"/>
    <w:rsid w:val="00FD662B"/>
    <w:rsid w:val="00FD741C"/>
    <w:rsid w:val="00FD77F1"/>
    <w:rsid w:val="00FE02F7"/>
    <w:rsid w:val="00FE03CC"/>
    <w:rsid w:val="00FE08F7"/>
    <w:rsid w:val="00FE0D4A"/>
    <w:rsid w:val="00FE0E08"/>
    <w:rsid w:val="00FE107D"/>
    <w:rsid w:val="00FE17AB"/>
    <w:rsid w:val="00FE1A20"/>
    <w:rsid w:val="00FE1E6D"/>
    <w:rsid w:val="00FE28A0"/>
    <w:rsid w:val="00FE3024"/>
    <w:rsid w:val="00FE3A06"/>
    <w:rsid w:val="00FE4023"/>
    <w:rsid w:val="00FE43F2"/>
    <w:rsid w:val="00FE4A4D"/>
    <w:rsid w:val="00FE54B1"/>
    <w:rsid w:val="00FE5E33"/>
    <w:rsid w:val="00FE6326"/>
    <w:rsid w:val="00FF062B"/>
    <w:rsid w:val="00FF0716"/>
    <w:rsid w:val="00FF1D5E"/>
    <w:rsid w:val="00FF20D8"/>
    <w:rsid w:val="00FF2432"/>
    <w:rsid w:val="00FF278D"/>
    <w:rsid w:val="00FF2A64"/>
    <w:rsid w:val="00FF3723"/>
    <w:rsid w:val="00FF3AAD"/>
    <w:rsid w:val="00FF3C00"/>
    <w:rsid w:val="00FF3DFB"/>
    <w:rsid w:val="00FF4514"/>
    <w:rsid w:val="00FF4F6A"/>
    <w:rsid w:val="00FF5A6D"/>
    <w:rsid w:val="00FF6062"/>
    <w:rsid w:val="00FF6612"/>
    <w:rsid w:val="00FF68F0"/>
    <w:rsid w:val="00FF6BAD"/>
    <w:rsid w:val="00FF6D6C"/>
    <w:rsid w:val="00FF6FD1"/>
    <w:rsid w:val="00FF7120"/>
    <w:rsid w:val="00FF76BC"/>
    <w:rsid w:val="00FF7A4C"/>
    <w:rsid w:val="012F9AE2"/>
    <w:rsid w:val="01747948"/>
    <w:rsid w:val="01D28FE5"/>
    <w:rsid w:val="022EC066"/>
    <w:rsid w:val="029DBDC0"/>
    <w:rsid w:val="03756F27"/>
    <w:rsid w:val="03D07CEB"/>
    <w:rsid w:val="03E4FF93"/>
    <w:rsid w:val="03EA1C1C"/>
    <w:rsid w:val="03F3FFBA"/>
    <w:rsid w:val="03F5AB98"/>
    <w:rsid w:val="047ED6E7"/>
    <w:rsid w:val="04C04AA3"/>
    <w:rsid w:val="04C3062B"/>
    <w:rsid w:val="04C74104"/>
    <w:rsid w:val="054BEBBF"/>
    <w:rsid w:val="05860AE0"/>
    <w:rsid w:val="05C8E709"/>
    <w:rsid w:val="05FEF303"/>
    <w:rsid w:val="064FFA31"/>
    <w:rsid w:val="0651AEAD"/>
    <w:rsid w:val="06D64B08"/>
    <w:rsid w:val="06EA1A85"/>
    <w:rsid w:val="06FD95B6"/>
    <w:rsid w:val="06FDFDA1"/>
    <w:rsid w:val="07DD259E"/>
    <w:rsid w:val="07F13767"/>
    <w:rsid w:val="0803E2F5"/>
    <w:rsid w:val="08195066"/>
    <w:rsid w:val="0831BEF3"/>
    <w:rsid w:val="09326D2A"/>
    <w:rsid w:val="096D3515"/>
    <w:rsid w:val="09B34FA8"/>
    <w:rsid w:val="0A103825"/>
    <w:rsid w:val="0A3F3F94"/>
    <w:rsid w:val="0A62D801"/>
    <w:rsid w:val="0ACE329C"/>
    <w:rsid w:val="0AD582AE"/>
    <w:rsid w:val="0AEAEF0A"/>
    <w:rsid w:val="0B1DA007"/>
    <w:rsid w:val="0B72544B"/>
    <w:rsid w:val="0BA12F7C"/>
    <w:rsid w:val="0BAB80D1"/>
    <w:rsid w:val="0BE3B82B"/>
    <w:rsid w:val="0C41AAFE"/>
    <w:rsid w:val="0C45B261"/>
    <w:rsid w:val="0CDFFA8E"/>
    <w:rsid w:val="0D15E105"/>
    <w:rsid w:val="0E6C83E5"/>
    <w:rsid w:val="0ECD435A"/>
    <w:rsid w:val="0F013351"/>
    <w:rsid w:val="0F2456EE"/>
    <w:rsid w:val="0F770B52"/>
    <w:rsid w:val="0FD519A5"/>
    <w:rsid w:val="10350775"/>
    <w:rsid w:val="10EE530B"/>
    <w:rsid w:val="11128508"/>
    <w:rsid w:val="1165C4C3"/>
    <w:rsid w:val="11F260B9"/>
    <w:rsid w:val="12340033"/>
    <w:rsid w:val="1273B027"/>
    <w:rsid w:val="12AA2DEE"/>
    <w:rsid w:val="12B92602"/>
    <w:rsid w:val="132ECCBF"/>
    <w:rsid w:val="13B527C8"/>
    <w:rsid w:val="13B9878B"/>
    <w:rsid w:val="13BF5FC9"/>
    <w:rsid w:val="13FC56CD"/>
    <w:rsid w:val="140E6AA7"/>
    <w:rsid w:val="141962CE"/>
    <w:rsid w:val="146F7140"/>
    <w:rsid w:val="15055CBB"/>
    <w:rsid w:val="1526DFF3"/>
    <w:rsid w:val="154B0921"/>
    <w:rsid w:val="1574869D"/>
    <w:rsid w:val="15B60069"/>
    <w:rsid w:val="15C54360"/>
    <w:rsid w:val="15D8615C"/>
    <w:rsid w:val="1615C1EA"/>
    <w:rsid w:val="1657F362"/>
    <w:rsid w:val="168E2EC1"/>
    <w:rsid w:val="176894F7"/>
    <w:rsid w:val="180E6DFD"/>
    <w:rsid w:val="181B5156"/>
    <w:rsid w:val="1828CE31"/>
    <w:rsid w:val="182F11E6"/>
    <w:rsid w:val="183CE5ED"/>
    <w:rsid w:val="18494040"/>
    <w:rsid w:val="18825510"/>
    <w:rsid w:val="188A0DF5"/>
    <w:rsid w:val="191348FC"/>
    <w:rsid w:val="192E9CD3"/>
    <w:rsid w:val="19B884C1"/>
    <w:rsid w:val="19CC4983"/>
    <w:rsid w:val="19EB9EC4"/>
    <w:rsid w:val="1B8CC445"/>
    <w:rsid w:val="1BA5EA7B"/>
    <w:rsid w:val="1D381C2E"/>
    <w:rsid w:val="1D56178A"/>
    <w:rsid w:val="1DF000B8"/>
    <w:rsid w:val="1E1B0287"/>
    <w:rsid w:val="1EF0C2B2"/>
    <w:rsid w:val="1EF5F2A5"/>
    <w:rsid w:val="1F2DD963"/>
    <w:rsid w:val="1F32C88F"/>
    <w:rsid w:val="200BB7C5"/>
    <w:rsid w:val="206DDC49"/>
    <w:rsid w:val="208D2210"/>
    <w:rsid w:val="20BC767A"/>
    <w:rsid w:val="20D81BB6"/>
    <w:rsid w:val="210C1495"/>
    <w:rsid w:val="21405CB7"/>
    <w:rsid w:val="217D78D2"/>
    <w:rsid w:val="219A6A95"/>
    <w:rsid w:val="22065F05"/>
    <w:rsid w:val="22486488"/>
    <w:rsid w:val="2254563C"/>
    <w:rsid w:val="2282BC38"/>
    <w:rsid w:val="22D5555F"/>
    <w:rsid w:val="238BCD09"/>
    <w:rsid w:val="244C21CA"/>
    <w:rsid w:val="2493C2C7"/>
    <w:rsid w:val="24BFFC6E"/>
    <w:rsid w:val="251B6074"/>
    <w:rsid w:val="2582CF71"/>
    <w:rsid w:val="25ECD5F9"/>
    <w:rsid w:val="26B8766B"/>
    <w:rsid w:val="270B0B22"/>
    <w:rsid w:val="2742E8F4"/>
    <w:rsid w:val="285FB643"/>
    <w:rsid w:val="291F94DF"/>
    <w:rsid w:val="2958A574"/>
    <w:rsid w:val="2A145B77"/>
    <w:rsid w:val="2A463292"/>
    <w:rsid w:val="2AD32CF2"/>
    <w:rsid w:val="2AD551C2"/>
    <w:rsid w:val="2B24C0E9"/>
    <w:rsid w:val="2B54EA92"/>
    <w:rsid w:val="2BE8233D"/>
    <w:rsid w:val="2C1BD039"/>
    <w:rsid w:val="2C60A546"/>
    <w:rsid w:val="2C9C3D0B"/>
    <w:rsid w:val="2D49EBE1"/>
    <w:rsid w:val="2D6AB753"/>
    <w:rsid w:val="2D967EE5"/>
    <w:rsid w:val="2DD76463"/>
    <w:rsid w:val="2ED90505"/>
    <w:rsid w:val="2F212B99"/>
    <w:rsid w:val="2F351A1D"/>
    <w:rsid w:val="2F52405F"/>
    <w:rsid w:val="2F769B33"/>
    <w:rsid w:val="302374A1"/>
    <w:rsid w:val="305519DC"/>
    <w:rsid w:val="3073606E"/>
    <w:rsid w:val="309B6E0D"/>
    <w:rsid w:val="30CE09C0"/>
    <w:rsid w:val="30FC51EA"/>
    <w:rsid w:val="311BF22C"/>
    <w:rsid w:val="3127A749"/>
    <w:rsid w:val="31828E31"/>
    <w:rsid w:val="333A1D83"/>
    <w:rsid w:val="338981DE"/>
    <w:rsid w:val="33D88964"/>
    <w:rsid w:val="33F67308"/>
    <w:rsid w:val="345442BE"/>
    <w:rsid w:val="34711EB5"/>
    <w:rsid w:val="347C6FEE"/>
    <w:rsid w:val="34C63AD9"/>
    <w:rsid w:val="34EA9F32"/>
    <w:rsid w:val="35BF31E8"/>
    <w:rsid w:val="35DC6E15"/>
    <w:rsid w:val="35FDBDFA"/>
    <w:rsid w:val="36E565B9"/>
    <w:rsid w:val="3745A07C"/>
    <w:rsid w:val="3782DA1A"/>
    <w:rsid w:val="378AA2BB"/>
    <w:rsid w:val="37A0F4A6"/>
    <w:rsid w:val="37D4B7B9"/>
    <w:rsid w:val="37F9B634"/>
    <w:rsid w:val="37FB68FB"/>
    <w:rsid w:val="380A2510"/>
    <w:rsid w:val="380CF541"/>
    <w:rsid w:val="387847AE"/>
    <w:rsid w:val="38A83DD4"/>
    <w:rsid w:val="38ECFE69"/>
    <w:rsid w:val="39284E25"/>
    <w:rsid w:val="3951A63F"/>
    <w:rsid w:val="3975D8C8"/>
    <w:rsid w:val="39F0F169"/>
    <w:rsid w:val="3A07A593"/>
    <w:rsid w:val="3B2E2704"/>
    <w:rsid w:val="3BC00973"/>
    <w:rsid w:val="3C304CED"/>
    <w:rsid w:val="3C626752"/>
    <w:rsid w:val="3C6A54A3"/>
    <w:rsid w:val="3C9ADC15"/>
    <w:rsid w:val="3CE9BF53"/>
    <w:rsid w:val="3D9AAF90"/>
    <w:rsid w:val="3DAF46DA"/>
    <w:rsid w:val="3DC9C5CA"/>
    <w:rsid w:val="3E41BBAA"/>
    <w:rsid w:val="3E98AEF3"/>
    <w:rsid w:val="3EF0F39E"/>
    <w:rsid w:val="3F06ADC7"/>
    <w:rsid w:val="3F91B828"/>
    <w:rsid w:val="3FF33303"/>
    <w:rsid w:val="402BF9F5"/>
    <w:rsid w:val="412C7CD8"/>
    <w:rsid w:val="41FEEA75"/>
    <w:rsid w:val="428A560A"/>
    <w:rsid w:val="42AA1D95"/>
    <w:rsid w:val="42D450B7"/>
    <w:rsid w:val="4307729C"/>
    <w:rsid w:val="431B2F63"/>
    <w:rsid w:val="437912CA"/>
    <w:rsid w:val="43B71F8F"/>
    <w:rsid w:val="44806EFE"/>
    <w:rsid w:val="44DC13D8"/>
    <w:rsid w:val="4520B940"/>
    <w:rsid w:val="45747D15"/>
    <w:rsid w:val="45BD118F"/>
    <w:rsid w:val="45FAC335"/>
    <w:rsid w:val="460F94F0"/>
    <w:rsid w:val="462C9831"/>
    <w:rsid w:val="4639BA3A"/>
    <w:rsid w:val="4669033A"/>
    <w:rsid w:val="46712D19"/>
    <w:rsid w:val="46D59DAF"/>
    <w:rsid w:val="475BB049"/>
    <w:rsid w:val="4877FCF5"/>
    <w:rsid w:val="48A5B7EC"/>
    <w:rsid w:val="48B68354"/>
    <w:rsid w:val="48B79798"/>
    <w:rsid w:val="49634530"/>
    <w:rsid w:val="4990CB23"/>
    <w:rsid w:val="49DA96D5"/>
    <w:rsid w:val="4A08EA00"/>
    <w:rsid w:val="4A53D82A"/>
    <w:rsid w:val="4B6A4A39"/>
    <w:rsid w:val="4BDE0221"/>
    <w:rsid w:val="4C52C473"/>
    <w:rsid w:val="4CB612C2"/>
    <w:rsid w:val="4D7C5986"/>
    <w:rsid w:val="4D817E1C"/>
    <w:rsid w:val="4DB647D7"/>
    <w:rsid w:val="4DD45E49"/>
    <w:rsid w:val="4E07A7D2"/>
    <w:rsid w:val="4E1A16F0"/>
    <w:rsid w:val="4F0CBE3B"/>
    <w:rsid w:val="4F7D81CE"/>
    <w:rsid w:val="501D8986"/>
    <w:rsid w:val="508EF532"/>
    <w:rsid w:val="50AD7678"/>
    <w:rsid w:val="50E43F68"/>
    <w:rsid w:val="514BC15F"/>
    <w:rsid w:val="51987E67"/>
    <w:rsid w:val="51B3935A"/>
    <w:rsid w:val="51D87065"/>
    <w:rsid w:val="520605C4"/>
    <w:rsid w:val="5267ECD8"/>
    <w:rsid w:val="526B8BD0"/>
    <w:rsid w:val="528E4ADA"/>
    <w:rsid w:val="52A5304F"/>
    <w:rsid w:val="52D0B3A3"/>
    <w:rsid w:val="53FA6D6A"/>
    <w:rsid w:val="53FB8717"/>
    <w:rsid w:val="54AA5A43"/>
    <w:rsid w:val="54E939A7"/>
    <w:rsid w:val="5538C54E"/>
    <w:rsid w:val="5548649D"/>
    <w:rsid w:val="5554DD8D"/>
    <w:rsid w:val="55AF5AF4"/>
    <w:rsid w:val="560B0D98"/>
    <w:rsid w:val="5611E95C"/>
    <w:rsid w:val="56FAD53B"/>
    <w:rsid w:val="57298FBF"/>
    <w:rsid w:val="572E58E2"/>
    <w:rsid w:val="5767AAD4"/>
    <w:rsid w:val="57AFE0A7"/>
    <w:rsid w:val="57F5E43F"/>
    <w:rsid w:val="584878FF"/>
    <w:rsid w:val="58662F0A"/>
    <w:rsid w:val="58F29648"/>
    <w:rsid w:val="5998A771"/>
    <w:rsid w:val="59CC3145"/>
    <w:rsid w:val="59D8B966"/>
    <w:rsid w:val="5A6D75F7"/>
    <w:rsid w:val="5A800978"/>
    <w:rsid w:val="5B113646"/>
    <w:rsid w:val="5B2C02AD"/>
    <w:rsid w:val="5B6AA43F"/>
    <w:rsid w:val="5B6D72EC"/>
    <w:rsid w:val="5C51FC4A"/>
    <w:rsid w:val="5C897173"/>
    <w:rsid w:val="5C99890F"/>
    <w:rsid w:val="5C9F7D90"/>
    <w:rsid w:val="5D3B24BF"/>
    <w:rsid w:val="5D5E4B19"/>
    <w:rsid w:val="5D9EDD85"/>
    <w:rsid w:val="5DCDFE79"/>
    <w:rsid w:val="5E1033DA"/>
    <w:rsid w:val="5E31ED24"/>
    <w:rsid w:val="5E32E235"/>
    <w:rsid w:val="5E3A24FC"/>
    <w:rsid w:val="5E55A46F"/>
    <w:rsid w:val="5FDA6FB0"/>
    <w:rsid w:val="5FE4F327"/>
    <w:rsid w:val="6026745D"/>
    <w:rsid w:val="60FA8C1D"/>
    <w:rsid w:val="61984F72"/>
    <w:rsid w:val="628F8C95"/>
    <w:rsid w:val="637E8416"/>
    <w:rsid w:val="639169F6"/>
    <w:rsid w:val="63B5C1A8"/>
    <w:rsid w:val="63D21B1D"/>
    <w:rsid w:val="64B1A44C"/>
    <w:rsid w:val="64C073E5"/>
    <w:rsid w:val="64CD3E10"/>
    <w:rsid w:val="64DC3516"/>
    <w:rsid w:val="6501555F"/>
    <w:rsid w:val="659D1D24"/>
    <w:rsid w:val="65BB4B7B"/>
    <w:rsid w:val="663F7586"/>
    <w:rsid w:val="66ADE402"/>
    <w:rsid w:val="6792BA56"/>
    <w:rsid w:val="67E0BA52"/>
    <w:rsid w:val="67FF4B6D"/>
    <w:rsid w:val="6845830D"/>
    <w:rsid w:val="685F599F"/>
    <w:rsid w:val="686FE0FF"/>
    <w:rsid w:val="68B168D7"/>
    <w:rsid w:val="68BC7A87"/>
    <w:rsid w:val="6906FC9A"/>
    <w:rsid w:val="69548702"/>
    <w:rsid w:val="69B73AF4"/>
    <w:rsid w:val="69FAB12D"/>
    <w:rsid w:val="69FD3A70"/>
    <w:rsid w:val="6A2AAA7A"/>
    <w:rsid w:val="6B96A14A"/>
    <w:rsid w:val="6BA27A6C"/>
    <w:rsid w:val="6BC64D72"/>
    <w:rsid w:val="6D072AE7"/>
    <w:rsid w:val="6D0AF245"/>
    <w:rsid w:val="6D25C24F"/>
    <w:rsid w:val="6D930DCA"/>
    <w:rsid w:val="6DA60290"/>
    <w:rsid w:val="6DB70CFB"/>
    <w:rsid w:val="6DD39ACC"/>
    <w:rsid w:val="6DEA45E1"/>
    <w:rsid w:val="6E3DC481"/>
    <w:rsid w:val="6EC26262"/>
    <w:rsid w:val="6EDD5D1C"/>
    <w:rsid w:val="6F2BEBCA"/>
    <w:rsid w:val="6F5E573B"/>
    <w:rsid w:val="700860AB"/>
    <w:rsid w:val="705A27A2"/>
    <w:rsid w:val="708DFA6F"/>
    <w:rsid w:val="70D37117"/>
    <w:rsid w:val="70FAA28F"/>
    <w:rsid w:val="71293F96"/>
    <w:rsid w:val="718E24E1"/>
    <w:rsid w:val="71EF3C2B"/>
    <w:rsid w:val="728A2F55"/>
    <w:rsid w:val="72D43440"/>
    <w:rsid w:val="73542D2F"/>
    <w:rsid w:val="74413CDD"/>
    <w:rsid w:val="7492638E"/>
    <w:rsid w:val="74AAE620"/>
    <w:rsid w:val="7512464A"/>
    <w:rsid w:val="75C9D3D1"/>
    <w:rsid w:val="75F7B5F2"/>
    <w:rsid w:val="76034250"/>
    <w:rsid w:val="7603F5A2"/>
    <w:rsid w:val="76150D3F"/>
    <w:rsid w:val="765FCC50"/>
    <w:rsid w:val="7667BB69"/>
    <w:rsid w:val="769D8565"/>
    <w:rsid w:val="76B633B9"/>
    <w:rsid w:val="76D52F86"/>
    <w:rsid w:val="76F34580"/>
    <w:rsid w:val="76FF4637"/>
    <w:rsid w:val="77264E34"/>
    <w:rsid w:val="77BE553F"/>
    <w:rsid w:val="77FB9B68"/>
    <w:rsid w:val="784187FD"/>
    <w:rsid w:val="7856C626"/>
    <w:rsid w:val="7960DB4C"/>
    <w:rsid w:val="796F1494"/>
    <w:rsid w:val="79917DF8"/>
    <w:rsid w:val="79AA2D7A"/>
    <w:rsid w:val="79FFB045"/>
    <w:rsid w:val="7A05ED9E"/>
    <w:rsid w:val="7A103E80"/>
    <w:rsid w:val="7AF88F61"/>
    <w:rsid w:val="7B119470"/>
    <w:rsid w:val="7B8AB030"/>
    <w:rsid w:val="7BB4DC62"/>
    <w:rsid w:val="7BF77638"/>
    <w:rsid w:val="7C15EEAD"/>
    <w:rsid w:val="7C75C6DC"/>
    <w:rsid w:val="7DE81715"/>
    <w:rsid w:val="7E186BAB"/>
    <w:rsid w:val="7E37E3FD"/>
    <w:rsid w:val="7E42BDC9"/>
    <w:rsid w:val="7E6AB6AD"/>
    <w:rsid w:val="7EA15B4A"/>
    <w:rsid w:val="7EB3506F"/>
    <w:rsid w:val="7ECB7586"/>
    <w:rsid w:val="7EDEBD3F"/>
    <w:rsid w:val="7F1738D9"/>
    <w:rsid w:val="7FAE33DF"/>
    <w:rsid w:val="7FE38BF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F327"/>
  <w15:chartTrackingRefBased/>
  <w15:docId w15:val="{A6752131-E4F7-48E8-A85E-2496524A14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F363D"/>
  </w:style>
  <w:style w:type="paragraph" w:styleId="Heading2">
    <w:name w:val="heading 2"/>
    <w:basedOn w:val="Normal"/>
    <w:next w:val="Normal"/>
    <w:link w:val="Heading2Char"/>
    <w:uiPriority w:val="9"/>
    <w:semiHidden/>
    <w:unhideWhenUsed/>
    <w:qFormat/>
    <w:rsid w:val="008313BE"/>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link w:val="Heading3Char"/>
    <w:uiPriority w:val="9"/>
    <w:qFormat/>
    <w:rsid w:val="0066576C"/>
    <w:pPr>
      <w:spacing w:before="100" w:beforeAutospacing="1" w:after="100" w:afterAutospacing="1" w:line="240" w:lineRule="auto"/>
      <w:outlineLvl w:val="2"/>
    </w:pPr>
    <w:rPr>
      <w:rFonts w:ascii="Times New Roman" w:hAnsi="Times New Roman" w:eastAsia="Times New Roman" w:cs="Times New Roman"/>
      <w:b/>
      <w:bCs/>
      <w:sz w:val="27"/>
      <w:szCs w:val="27"/>
      <w:lang w:eastAsia="et-E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67BA7"/>
    <w:pPr>
      <w:ind w:left="720"/>
      <w:contextualSpacing/>
    </w:pPr>
  </w:style>
  <w:style w:type="character" w:styleId="CommentReference">
    <w:name w:val="annotation reference"/>
    <w:basedOn w:val="DefaultParagraphFont"/>
    <w:uiPriority w:val="99"/>
    <w:semiHidden/>
    <w:unhideWhenUsed/>
    <w:rsid w:val="00495DE0"/>
    <w:rPr>
      <w:sz w:val="16"/>
      <w:szCs w:val="16"/>
    </w:rPr>
  </w:style>
  <w:style w:type="paragraph" w:styleId="CommentText">
    <w:name w:val="annotation text"/>
    <w:basedOn w:val="Normal"/>
    <w:link w:val="CommentTextChar"/>
    <w:uiPriority w:val="99"/>
    <w:unhideWhenUsed/>
    <w:rsid w:val="00495DE0"/>
    <w:pPr>
      <w:spacing w:line="240" w:lineRule="auto"/>
    </w:pPr>
    <w:rPr>
      <w:sz w:val="20"/>
      <w:szCs w:val="20"/>
    </w:rPr>
  </w:style>
  <w:style w:type="character" w:styleId="CommentTextChar" w:customStyle="1">
    <w:name w:val="Comment Text Char"/>
    <w:basedOn w:val="DefaultParagraphFont"/>
    <w:link w:val="CommentText"/>
    <w:uiPriority w:val="99"/>
    <w:rsid w:val="00495DE0"/>
    <w:rPr>
      <w:sz w:val="20"/>
      <w:szCs w:val="20"/>
    </w:rPr>
  </w:style>
  <w:style w:type="paragraph" w:styleId="CommentSubject">
    <w:name w:val="annotation subject"/>
    <w:basedOn w:val="CommentText"/>
    <w:next w:val="CommentText"/>
    <w:link w:val="CommentSubjectChar"/>
    <w:uiPriority w:val="99"/>
    <w:semiHidden/>
    <w:unhideWhenUsed/>
    <w:rsid w:val="00495DE0"/>
    <w:rPr>
      <w:b/>
      <w:bCs/>
    </w:rPr>
  </w:style>
  <w:style w:type="character" w:styleId="CommentSubjectChar" w:customStyle="1">
    <w:name w:val="Comment Subject Char"/>
    <w:basedOn w:val="CommentTextChar"/>
    <w:link w:val="CommentSubject"/>
    <w:uiPriority w:val="99"/>
    <w:semiHidden/>
    <w:rsid w:val="00495DE0"/>
    <w:rPr>
      <w:b/>
      <w:bCs/>
      <w:sz w:val="20"/>
      <w:szCs w:val="20"/>
    </w:rPr>
  </w:style>
  <w:style w:type="paragraph" w:styleId="Revision">
    <w:name w:val="Revision"/>
    <w:hidden/>
    <w:uiPriority w:val="99"/>
    <w:semiHidden/>
    <w:rsid w:val="00080FAD"/>
    <w:pPr>
      <w:spacing w:after="0" w:line="240" w:lineRule="auto"/>
    </w:pPr>
  </w:style>
  <w:style w:type="character" w:styleId="Hyperlink">
    <w:name w:val="Hyperlink"/>
    <w:basedOn w:val="DefaultParagraphFont"/>
    <w:uiPriority w:val="99"/>
    <w:unhideWhenUsed/>
    <w:rsid w:val="00F41D8C"/>
    <w:rPr>
      <w:color w:val="0563C1" w:themeColor="hyperlink"/>
      <w:u w:val="single"/>
    </w:rPr>
  </w:style>
  <w:style w:type="character" w:styleId="UnresolvedMention">
    <w:name w:val="Unresolved Mention"/>
    <w:basedOn w:val="DefaultParagraphFont"/>
    <w:uiPriority w:val="99"/>
    <w:semiHidden/>
    <w:unhideWhenUsed/>
    <w:rsid w:val="00F41D8C"/>
    <w:rPr>
      <w:color w:val="605E5C"/>
      <w:shd w:val="clear" w:color="auto" w:fill="E1DFDD"/>
    </w:rPr>
  </w:style>
  <w:style w:type="character" w:styleId="Heading3Char" w:customStyle="1">
    <w:name w:val="Heading 3 Char"/>
    <w:basedOn w:val="DefaultParagraphFont"/>
    <w:link w:val="Heading3"/>
    <w:uiPriority w:val="9"/>
    <w:rsid w:val="0066576C"/>
    <w:rPr>
      <w:rFonts w:ascii="Times New Roman" w:hAnsi="Times New Roman" w:eastAsia="Times New Roman" w:cs="Times New Roman"/>
      <w:b/>
      <w:bCs/>
      <w:sz w:val="27"/>
      <w:szCs w:val="27"/>
      <w:lang w:eastAsia="et-EE"/>
    </w:rPr>
  </w:style>
  <w:style w:type="character" w:styleId="Strong">
    <w:name w:val="Strong"/>
    <w:basedOn w:val="DefaultParagraphFont"/>
    <w:uiPriority w:val="22"/>
    <w:qFormat/>
    <w:rsid w:val="0066576C"/>
    <w:rPr>
      <w:b/>
      <w:bCs/>
    </w:rPr>
  </w:style>
  <w:style w:type="paragraph" w:styleId="NormalWeb">
    <w:name w:val="Normal (Web)"/>
    <w:basedOn w:val="Normal"/>
    <w:uiPriority w:val="99"/>
    <w:semiHidden/>
    <w:unhideWhenUsed/>
    <w:rsid w:val="00961530"/>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Header">
    <w:name w:val="header"/>
    <w:basedOn w:val="Normal"/>
    <w:link w:val="HeaderChar"/>
    <w:uiPriority w:val="99"/>
    <w:unhideWhenUsed/>
    <w:rsid w:val="009C25FA"/>
    <w:pPr>
      <w:tabs>
        <w:tab w:val="center" w:pos="4513"/>
        <w:tab w:val="right" w:pos="9026"/>
      </w:tabs>
      <w:spacing w:after="0" w:line="240" w:lineRule="auto"/>
    </w:pPr>
  </w:style>
  <w:style w:type="character" w:styleId="HeaderChar" w:customStyle="1">
    <w:name w:val="Header Char"/>
    <w:basedOn w:val="DefaultParagraphFont"/>
    <w:link w:val="Header"/>
    <w:uiPriority w:val="99"/>
    <w:rsid w:val="009C25FA"/>
  </w:style>
  <w:style w:type="paragraph" w:styleId="Footer">
    <w:name w:val="footer"/>
    <w:basedOn w:val="Normal"/>
    <w:link w:val="FooterChar"/>
    <w:uiPriority w:val="99"/>
    <w:unhideWhenUsed/>
    <w:rsid w:val="009C25FA"/>
    <w:pPr>
      <w:tabs>
        <w:tab w:val="center" w:pos="4513"/>
        <w:tab w:val="right" w:pos="9026"/>
      </w:tabs>
      <w:spacing w:after="0" w:line="240" w:lineRule="auto"/>
    </w:pPr>
  </w:style>
  <w:style w:type="character" w:styleId="FooterChar" w:customStyle="1">
    <w:name w:val="Footer Char"/>
    <w:basedOn w:val="DefaultParagraphFont"/>
    <w:link w:val="Footer"/>
    <w:uiPriority w:val="99"/>
    <w:rsid w:val="009C25FA"/>
  </w:style>
  <w:style w:type="character" w:styleId="ui-provider" w:customStyle="1">
    <w:name w:val="ui-provider"/>
    <w:basedOn w:val="DefaultParagraphFont"/>
    <w:rsid w:val="009C25FA"/>
  </w:style>
  <w:style w:type="character" w:styleId="Mention">
    <w:name w:val="Mention"/>
    <w:basedOn w:val="DefaultParagraphFont"/>
    <w:uiPriority w:val="99"/>
    <w:unhideWhenUsed/>
    <w:rsid w:val="0001177F"/>
    <w:rPr>
      <w:color w:val="2B579A"/>
      <w:shd w:val="clear" w:color="auto" w:fill="E1DFDD"/>
    </w:rPr>
  </w:style>
  <w:style w:type="character" w:styleId="Heading2Char" w:customStyle="1">
    <w:name w:val="Heading 2 Char"/>
    <w:basedOn w:val="DefaultParagraphFont"/>
    <w:link w:val="Heading2"/>
    <w:uiPriority w:val="9"/>
    <w:semiHidden/>
    <w:rsid w:val="008313BE"/>
    <w:rPr>
      <w:rFonts w:asciiTheme="majorHAnsi" w:hAnsiTheme="majorHAnsi" w:eastAsiaTheme="majorEastAsia"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11763">
      <w:bodyDiv w:val="1"/>
      <w:marLeft w:val="0"/>
      <w:marRight w:val="0"/>
      <w:marTop w:val="0"/>
      <w:marBottom w:val="0"/>
      <w:divBdr>
        <w:top w:val="none" w:sz="0" w:space="0" w:color="auto"/>
        <w:left w:val="none" w:sz="0" w:space="0" w:color="auto"/>
        <w:bottom w:val="none" w:sz="0" w:space="0" w:color="auto"/>
        <w:right w:val="none" w:sz="0" w:space="0" w:color="auto"/>
      </w:divBdr>
    </w:div>
    <w:div w:id="187643147">
      <w:bodyDiv w:val="1"/>
      <w:marLeft w:val="0"/>
      <w:marRight w:val="0"/>
      <w:marTop w:val="0"/>
      <w:marBottom w:val="0"/>
      <w:divBdr>
        <w:top w:val="none" w:sz="0" w:space="0" w:color="auto"/>
        <w:left w:val="none" w:sz="0" w:space="0" w:color="auto"/>
        <w:bottom w:val="none" w:sz="0" w:space="0" w:color="auto"/>
        <w:right w:val="none" w:sz="0" w:space="0" w:color="auto"/>
      </w:divBdr>
    </w:div>
    <w:div w:id="206527180">
      <w:bodyDiv w:val="1"/>
      <w:marLeft w:val="0"/>
      <w:marRight w:val="0"/>
      <w:marTop w:val="0"/>
      <w:marBottom w:val="0"/>
      <w:divBdr>
        <w:top w:val="none" w:sz="0" w:space="0" w:color="auto"/>
        <w:left w:val="none" w:sz="0" w:space="0" w:color="auto"/>
        <w:bottom w:val="none" w:sz="0" w:space="0" w:color="auto"/>
        <w:right w:val="none" w:sz="0" w:space="0" w:color="auto"/>
      </w:divBdr>
    </w:div>
    <w:div w:id="326566431">
      <w:bodyDiv w:val="1"/>
      <w:marLeft w:val="0"/>
      <w:marRight w:val="0"/>
      <w:marTop w:val="0"/>
      <w:marBottom w:val="0"/>
      <w:divBdr>
        <w:top w:val="none" w:sz="0" w:space="0" w:color="auto"/>
        <w:left w:val="none" w:sz="0" w:space="0" w:color="auto"/>
        <w:bottom w:val="none" w:sz="0" w:space="0" w:color="auto"/>
        <w:right w:val="none" w:sz="0" w:space="0" w:color="auto"/>
      </w:divBdr>
    </w:div>
    <w:div w:id="361324169">
      <w:bodyDiv w:val="1"/>
      <w:marLeft w:val="0"/>
      <w:marRight w:val="0"/>
      <w:marTop w:val="0"/>
      <w:marBottom w:val="0"/>
      <w:divBdr>
        <w:top w:val="none" w:sz="0" w:space="0" w:color="auto"/>
        <w:left w:val="none" w:sz="0" w:space="0" w:color="auto"/>
        <w:bottom w:val="none" w:sz="0" w:space="0" w:color="auto"/>
        <w:right w:val="none" w:sz="0" w:space="0" w:color="auto"/>
      </w:divBdr>
    </w:div>
    <w:div w:id="410858886">
      <w:bodyDiv w:val="1"/>
      <w:marLeft w:val="0"/>
      <w:marRight w:val="0"/>
      <w:marTop w:val="0"/>
      <w:marBottom w:val="0"/>
      <w:divBdr>
        <w:top w:val="none" w:sz="0" w:space="0" w:color="auto"/>
        <w:left w:val="none" w:sz="0" w:space="0" w:color="auto"/>
        <w:bottom w:val="none" w:sz="0" w:space="0" w:color="auto"/>
        <w:right w:val="none" w:sz="0" w:space="0" w:color="auto"/>
      </w:divBdr>
    </w:div>
    <w:div w:id="463742847">
      <w:bodyDiv w:val="1"/>
      <w:marLeft w:val="0"/>
      <w:marRight w:val="0"/>
      <w:marTop w:val="0"/>
      <w:marBottom w:val="0"/>
      <w:divBdr>
        <w:top w:val="none" w:sz="0" w:space="0" w:color="auto"/>
        <w:left w:val="none" w:sz="0" w:space="0" w:color="auto"/>
        <w:bottom w:val="none" w:sz="0" w:space="0" w:color="auto"/>
        <w:right w:val="none" w:sz="0" w:space="0" w:color="auto"/>
      </w:divBdr>
    </w:div>
    <w:div w:id="503516301">
      <w:bodyDiv w:val="1"/>
      <w:marLeft w:val="0"/>
      <w:marRight w:val="0"/>
      <w:marTop w:val="0"/>
      <w:marBottom w:val="0"/>
      <w:divBdr>
        <w:top w:val="none" w:sz="0" w:space="0" w:color="auto"/>
        <w:left w:val="none" w:sz="0" w:space="0" w:color="auto"/>
        <w:bottom w:val="none" w:sz="0" w:space="0" w:color="auto"/>
        <w:right w:val="none" w:sz="0" w:space="0" w:color="auto"/>
      </w:divBdr>
    </w:div>
    <w:div w:id="509761968">
      <w:bodyDiv w:val="1"/>
      <w:marLeft w:val="0"/>
      <w:marRight w:val="0"/>
      <w:marTop w:val="0"/>
      <w:marBottom w:val="0"/>
      <w:divBdr>
        <w:top w:val="none" w:sz="0" w:space="0" w:color="auto"/>
        <w:left w:val="none" w:sz="0" w:space="0" w:color="auto"/>
        <w:bottom w:val="none" w:sz="0" w:space="0" w:color="auto"/>
        <w:right w:val="none" w:sz="0" w:space="0" w:color="auto"/>
      </w:divBdr>
    </w:div>
    <w:div w:id="655492738">
      <w:bodyDiv w:val="1"/>
      <w:marLeft w:val="0"/>
      <w:marRight w:val="0"/>
      <w:marTop w:val="0"/>
      <w:marBottom w:val="0"/>
      <w:divBdr>
        <w:top w:val="none" w:sz="0" w:space="0" w:color="auto"/>
        <w:left w:val="none" w:sz="0" w:space="0" w:color="auto"/>
        <w:bottom w:val="none" w:sz="0" w:space="0" w:color="auto"/>
        <w:right w:val="none" w:sz="0" w:space="0" w:color="auto"/>
      </w:divBdr>
    </w:div>
    <w:div w:id="688261965">
      <w:bodyDiv w:val="1"/>
      <w:marLeft w:val="0"/>
      <w:marRight w:val="0"/>
      <w:marTop w:val="0"/>
      <w:marBottom w:val="0"/>
      <w:divBdr>
        <w:top w:val="none" w:sz="0" w:space="0" w:color="auto"/>
        <w:left w:val="none" w:sz="0" w:space="0" w:color="auto"/>
        <w:bottom w:val="none" w:sz="0" w:space="0" w:color="auto"/>
        <w:right w:val="none" w:sz="0" w:space="0" w:color="auto"/>
      </w:divBdr>
    </w:div>
    <w:div w:id="728842335">
      <w:bodyDiv w:val="1"/>
      <w:marLeft w:val="0"/>
      <w:marRight w:val="0"/>
      <w:marTop w:val="0"/>
      <w:marBottom w:val="0"/>
      <w:divBdr>
        <w:top w:val="none" w:sz="0" w:space="0" w:color="auto"/>
        <w:left w:val="none" w:sz="0" w:space="0" w:color="auto"/>
        <w:bottom w:val="none" w:sz="0" w:space="0" w:color="auto"/>
        <w:right w:val="none" w:sz="0" w:space="0" w:color="auto"/>
      </w:divBdr>
    </w:div>
    <w:div w:id="738132905">
      <w:bodyDiv w:val="1"/>
      <w:marLeft w:val="0"/>
      <w:marRight w:val="0"/>
      <w:marTop w:val="0"/>
      <w:marBottom w:val="0"/>
      <w:divBdr>
        <w:top w:val="none" w:sz="0" w:space="0" w:color="auto"/>
        <w:left w:val="none" w:sz="0" w:space="0" w:color="auto"/>
        <w:bottom w:val="none" w:sz="0" w:space="0" w:color="auto"/>
        <w:right w:val="none" w:sz="0" w:space="0" w:color="auto"/>
      </w:divBdr>
    </w:div>
    <w:div w:id="770470216">
      <w:bodyDiv w:val="1"/>
      <w:marLeft w:val="0"/>
      <w:marRight w:val="0"/>
      <w:marTop w:val="0"/>
      <w:marBottom w:val="0"/>
      <w:divBdr>
        <w:top w:val="none" w:sz="0" w:space="0" w:color="auto"/>
        <w:left w:val="none" w:sz="0" w:space="0" w:color="auto"/>
        <w:bottom w:val="none" w:sz="0" w:space="0" w:color="auto"/>
        <w:right w:val="none" w:sz="0" w:space="0" w:color="auto"/>
      </w:divBdr>
    </w:div>
    <w:div w:id="773327102">
      <w:bodyDiv w:val="1"/>
      <w:marLeft w:val="0"/>
      <w:marRight w:val="0"/>
      <w:marTop w:val="0"/>
      <w:marBottom w:val="0"/>
      <w:divBdr>
        <w:top w:val="none" w:sz="0" w:space="0" w:color="auto"/>
        <w:left w:val="none" w:sz="0" w:space="0" w:color="auto"/>
        <w:bottom w:val="none" w:sz="0" w:space="0" w:color="auto"/>
        <w:right w:val="none" w:sz="0" w:space="0" w:color="auto"/>
      </w:divBdr>
    </w:div>
    <w:div w:id="802313310">
      <w:bodyDiv w:val="1"/>
      <w:marLeft w:val="0"/>
      <w:marRight w:val="0"/>
      <w:marTop w:val="0"/>
      <w:marBottom w:val="0"/>
      <w:divBdr>
        <w:top w:val="none" w:sz="0" w:space="0" w:color="auto"/>
        <w:left w:val="none" w:sz="0" w:space="0" w:color="auto"/>
        <w:bottom w:val="none" w:sz="0" w:space="0" w:color="auto"/>
        <w:right w:val="none" w:sz="0" w:space="0" w:color="auto"/>
      </w:divBdr>
    </w:div>
    <w:div w:id="906115541">
      <w:bodyDiv w:val="1"/>
      <w:marLeft w:val="0"/>
      <w:marRight w:val="0"/>
      <w:marTop w:val="0"/>
      <w:marBottom w:val="0"/>
      <w:divBdr>
        <w:top w:val="none" w:sz="0" w:space="0" w:color="auto"/>
        <w:left w:val="none" w:sz="0" w:space="0" w:color="auto"/>
        <w:bottom w:val="none" w:sz="0" w:space="0" w:color="auto"/>
        <w:right w:val="none" w:sz="0" w:space="0" w:color="auto"/>
      </w:divBdr>
    </w:div>
    <w:div w:id="1151094526">
      <w:bodyDiv w:val="1"/>
      <w:marLeft w:val="0"/>
      <w:marRight w:val="0"/>
      <w:marTop w:val="0"/>
      <w:marBottom w:val="0"/>
      <w:divBdr>
        <w:top w:val="none" w:sz="0" w:space="0" w:color="auto"/>
        <w:left w:val="none" w:sz="0" w:space="0" w:color="auto"/>
        <w:bottom w:val="none" w:sz="0" w:space="0" w:color="auto"/>
        <w:right w:val="none" w:sz="0" w:space="0" w:color="auto"/>
      </w:divBdr>
    </w:div>
    <w:div w:id="1177766557">
      <w:bodyDiv w:val="1"/>
      <w:marLeft w:val="0"/>
      <w:marRight w:val="0"/>
      <w:marTop w:val="0"/>
      <w:marBottom w:val="0"/>
      <w:divBdr>
        <w:top w:val="none" w:sz="0" w:space="0" w:color="auto"/>
        <w:left w:val="none" w:sz="0" w:space="0" w:color="auto"/>
        <w:bottom w:val="none" w:sz="0" w:space="0" w:color="auto"/>
        <w:right w:val="none" w:sz="0" w:space="0" w:color="auto"/>
      </w:divBdr>
    </w:div>
    <w:div w:id="1219395242">
      <w:bodyDiv w:val="1"/>
      <w:marLeft w:val="0"/>
      <w:marRight w:val="0"/>
      <w:marTop w:val="0"/>
      <w:marBottom w:val="0"/>
      <w:divBdr>
        <w:top w:val="none" w:sz="0" w:space="0" w:color="auto"/>
        <w:left w:val="none" w:sz="0" w:space="0" w:color="auto"/>
        <w:bottom w:val="none" w:sz="0" w:space="0" w:color="auto"/>
        <w:right w:val="none" w:sz="0" w:space="0" w:color="auto"/>
      </w:divBdr>
    </w:div>
    <w:div w:id="1309171906">
      <w:bodyDiv w:val="1"/>
      <w:marLeft w:val="0"/>
      <w:marRight w:val="0"/>
      <w:marTop w:val="0"/>
      <w:marBottom w:val="0"/>
      <w:divBdr>
        <w:top w:val="none" w:sz="0" w:space="0" w:color="auto"/>
        <w:left w:val="none" w:sz="0" w:space="0" w:color="auto"/>
        <w:bottom w:val="none" w:sz="0" w:space="0" w:color="auto"/>
        <w:right w:val="none" w:sz="0" w:space="0" w:color="auto"/>
      </w:divBdr>
    </w:div>
    <w:div w:id="1426808778">
      <w:bodyDiv w:val="1"/>
      <w:marLeft w:val="0"/>
      <w:marRight w:val="0"/>
      <w:marTop w:val="0"/>
      <w:marBottom w:val="0"/>
      <w:divBdr>
        <w:top w:val="none" w:sz="0" w:space="0" w:color="auto"/>
        <w:left w:val="none" w:sz="0" w:space="0" w:color="auto"/>
        <w:bottom w:val="none" w:sz="0" w:space="0" w:color="auto"/>
        <w:right w:val="none" w:sz="0" w:space="0" w:color="auto"/>
      </w:divBdr>
    </w:div>
    <w:div w:id="1463111932">
      <w:bodyDiv w:val="1"/>
      <w:marLeft w:val="0"/>
      <w:marRight w:val="0"/>
      <w:marTop w:val="0"/>
      <w:marBottom w:val="0"/>
      <w:divBdr>
        <w:top w:val="none" w:sz="0" w:space="0" w:color="auto"/>
        <w:left w:val="none" w:sz="0" w:space="0" w:color="auto"/>
        <w:bottom w:val="none" w:sz="0" w:space="0" w:color="auto"/>
        <w:right w:val="none" w:sz="0" w:space="0" w:color="auto"/>
      </w:divBdr>
    </w:div>
    <w:div w:id="1466267063">
      <w:bodyDiv w:val="1"/>
      <w:marLeft w:val="0"/>
      <w:marRight w:val="0"/>
      <w:marTop w:val="0"/>
      <w:marBottom w:val="0"/>
      <w:divBdr>
        <w:top w:val="none" w:sz="0" w:space="0" w:color="auto"/>
        <w:left w:val="none" w:sz="0" w:space="0" w:color="auto"/>
        <w:bottom w:val="none" w:sz="0" w:space="0" w:color="auto"/>
        <w:right w:val="none" w:sz="0" w:space="0" w:color="auto"/>
      </w:divBdr>
    </w:div>
    <w:div w:id="1536432512">
      <w:bodyDiv w:val="1"/>
      <w:marLeft w:val="0"/>
      <w:marRight w:val="0"/>
      <w:marTop w:val="0"/>
      <w:marBottom w:val="0"/>
      <w:divBdr>
        <w:top w:val="none" w:sz="0" w:space="0" w:color="auto"/>
        <w:left w:val="none" w:sz="0" w:space="0" w:color="auto"/>
        <w:bottom w:val="none" w:sz="0" w:space="0" w:color="auto"/>
        <w:right w:val="none" w:sz="0" w:space="0" w:color="auto"/>
      </w:divBdr>
    </w:div>
    <w:div w:id="1605379186">
      <w:bodyDiv w:val="1"/>
      <w:marLeft w:val="0"/>
      <w:marRight w:val="0"/>
      <w:marTop w:val="0"/>
      <w:marBottom w:val="0"/>
      <w:divBdr>
        <w:top w:val="none" w:sz="0" w:space="0" w:color="auto"/>
        <w:left w:val="none" w:sz="0" w:space="0" w:color="auto"/>
        <w:bottom w:val="none" w:sz="0" w:space="0" w:color="auto"/>
        <w:right w:val="none" w:sz="0" w:space="0" w:color="auto"/>
      </w:divBdr>
    </w:div>
    <w:div w:id="1631208063">
      <w:bodyDiv w:val="1"/>
      <w:marLeft w:val="0"/>
      <w:marRight w:val="0"/>
      <w:marTop w:val="0"/>
      <w:marBottom w:val="0"/>
      <w:divBdr>
        <w:top w:val="none" w:sz="0" w:space="0" w:color="auto"/>
        <w:left w:val="none" w:sz="0" w:space="0" w:color="auto"/>
        <w:bottom w:val="none" w:sz="0" w:space="0" w:color="auto"/>
        <w:right w:val="none" w:sz="0" w:space="0" w:color="auto"/>
      </w:divBdr>
    </w:div>
    <w:div w:id="1637956228">
      <w:bodyDiv w:val="1"/>
      <w:marLeft w:val="0"/>
      <w:marRight w:val="0"/>
      <w:marTop w:val="0"/>
      <w:marBottom w:val="0"/>
      <w:divBdr>
        <w:top w:val="none" w:sz="0" w:space="0" w:color="auto"/>
        <w:left w:val="none" w:sz="0" w:space="0" w:color="auto"/>
        <w:bottom w:val="none" w:sz="0" w:space="0" w:color="auto"/>
        <w:right w:val="none" w:sz="0" w:space="0" w:color="auto"/>
      </w:divBdr>
    </w:div>
    <w:div w:id="1644582148">
      <w:bodyDiv w:val="1"/>
      <w:marLeft w:val="0"/>
      <w:marRight w:val="0"/>
      <w:marTop w:val="0"/>
      <w:marBottom w:val="0"/>
      <w:divBdr>
        <w:top w:val="none" w:sz="0" w:space="0" w:color="auto"/>
        <w:left w:val="none" w:sz="0" w:space="0" w:color="auto"/>
        <w:bottom w:val="none" w:sz="0" w:space="0" w:color="auto"/>
        <w:right w:val="none" w:sz="0" w:space="0" w:color="auto"/>
      </w:divBdr>
    </w:div>
    <w:div w:id="1685397677">
      <w:bodyDiv w:val="1"/>
      <w:marLeft w:val="0"/>
      <w:marRight w:val="0"/>
      <w:marTop w:val="0"/>
      <w:marBottom w:val="0"/>
      <w:divBdr>
        <w:top w:val="none" w:sz="0" w:space="0" w:color="auto"/>
        <w:left w:val="none" w:sz="0" w:space="0" w:color="auto"/>
        <w:bottom w:val="none" w:sz="0" w:space="0" w:color="auto"/>
        <w:right w:val="none" w:sz="0" w:space="0" w:color="auto"/>
      </w:divBdr>
    </w:div>
    <w:div w:id="1717199668">
      <w:bodyDiv w:val="1"/>
      <w:marLeft w:val="0"/>
      <w:marRight w:val="0"/>
      <w:marTop w:val="0"/>
      <w:marBottom w:val="0"/>
      <w:divBdr>
        <w:top w:val="none" w:sz="0" w:space="0" w:color="auto"/>
        <w:left w:val="none" w:sz="0" w:space="0" w:color="auto"/>
        <w:bottom w:val="none" w:sz="0" w:space="0" w:color="auto"/>
        <w:right w:val="none" w:sz="0" w:space="0" w:color="auto"/>
      </w:divBdr>
    </w:div>
    <w:div w:id="1737706434">
      <w:bodyDiv w:val="1"/>
      <w:marLeft w:val="0"/>
      <w:marRight w:val="0"/>
      <w:marTop w:val="0"/>
      <w:marBottom w:val="0"/>
      <w:divBdr>
        <w:top w:val="none" w:sz="0" w:space="0" w:color="auto"/>
        <w:left w:val="none" w:sz="0" w:space="0" w:color="auto"/>
        <w:bottom w:val="none" w:sz="0" w:space="0" w:color="auto"/>
        <w:right w:val="none" w:sz="0" w:space="0" w:color="auto"/>
      </w:divBdr>
    </w:div>
    <w:div w:id="1981373982">
      <w:bodyDiv w:val="1"/>
      <w:marLeft w:val="0"/>
      <w:marRight w:val="0"/>
      <w:marTop w:val="0"/>
      <w:marBottom w:val="0"/>
      <w:divBdr>
        <w:top w:val="none" w:sz="0" w:space="0" w:color="auto"/>
        <w:left w:val="none" w:sz="0" w:space="0" w:color="auto"/>
        <w:bottom w:val="none" w:sz="0" w:space="0" w:color="auto"/>
        <w:right w:val="none" w:sz="0" w:space="0" w:color="auto"/>
      </w:divBdr>
    </w:div>
    <w:div w:id="1998459564">
      <w:bodyDiv w:val="1"/>
      <w:marLeft w:val="0"/>
      <w:marRight w:val="0"/>
      <w:marTop w:val="0"/>
      <w:marBottom w:val="0"/>
      <w:divBdr>
        <w:top w:val="none" w:sz="0" w:space="0" w:color="auto"/>
        <w:left w:val="none" w:sz="0" w:space="0" w:color="auto"/>
        <w:bottom w:val="none" w:sz="0" w:space="0" w:color="auto"/>
        <w:right w:val="none" w:sz="0" w:space="0" w:color="auto"/>
      </w:divBdr>
    </w:div>
    <w:div w:id="20560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8A7910-FF29-4252-A1AD-EB8F65022F61}"/>
</file>

<file path=customXml/itemProps2.xml><?xml version="1.0" encoding="utf-8"?>
<ds:datastoreItem xmlns:ds="http://schemas.openxmlformats.org/officeDocument/2006/customXml" ds:itemID="{E2CA19C7-B74A-4730-B754-6D08368AAFF7}">
  <ds:schemaRefs>
    <ds:schemaRef ds:uri="http://schemas.openxmlformats.org/officeDocument/2006/bibliography"/>
  </ds:schemaRefs>
</ds:datastoreItem>
</file>

<file path=customXml/itemProps3.xml><?xml version="1.0" encoding="utf-8"?>
<ds:datastoreItem xmlns:ds="http://schemas.openxmlformats.org/officeDocument/2006/customXml" ds:itemID="{1AE91CEB-0EA6-4B5A-951F-DCEBA480B85F}">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56E85DFA-9275-4D2A-8268-8E81C8C3194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Sündema</dc:creator>
  <cp:keywords/>
  <dc:description/>
  <cp:lastModifiedBy>Markus Ühtigi - JUSTDIGI</cp:lastModifiedBy>
  <cp:revision>99</cp:revision>
  <dcterms:created xsi:type="dcterms:W3CDTF">2025-09-09T16:24:00Z</dcterms:created>
  <dcterms:modified xsi:type="dcterms:W3CDTF">2025-09-15T12:40:59Z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_dlc_DocIdItemGuid">
    <vt:lpwstr>abdde25a-6aad-4aa6-83b1-35178e6528fb</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MSIP_Label_defa4170-0d19-0005-0004-bc88714345d2_Enabled">
    <vt:lpwstr>true</vt:lpwstr>
  </property>
  <property fmtid="{D5CDD505-2E9C-101B-9397-08002B2CF9AE}" pid="17" name="MSIP_Label_defa4170-0d19-0005-0004-bc88714345d2_SetDate">
    <vt:lpwstr>2024-09-05T11:16:23Z</vt:lpwstr>
  </property>
  <property fmtid="{D5CDD505-2E9C-101B-9397-08002B2CF9AE}" pid="18" name="MSIP_Label_defa4170-0d19-0005-0004-bc88714345d2_Method">
    <vt:lpwstr>Standard</vt:lpwstr>
  </property>
  <property fmtid="{D5CDD505-2E9C-101B-9397-08002B2CF9AE}" pid="19" name="MSIP_Label_defa4170-0d19-0005-0004-bc88714345d2_Name">
    <vt:lpwstr>defa4170-0d19-0005-0004-bc88714345d2</vt:lpwstr>
  </property>
  <property fmtid="{D5CDD505-2E9C-101B-9397-08002B2CF9AE}" pid="20" name="MSIP_Label_defa4170-0d19-0005-0004-bc88714345d2_SiteId">
    <vt:lpwstr>8fe098d2-428d-4bd4-9803-7195fe96f0e2</vt:lpwstr>
  </property>
  <property fmtid="{D5CDD505-2E9C-101B-9397-08002B2CF9AE}" pid="21" name="MSIP_Label_defa4170-0d19-0005-0004-bc88714345d2_ActionId">
    <vt:lpwstr>1a35a3d5-764f-4a9f-9d9d-002db89874de</vt:lpwstr>
  </property>
  <property fmtid="{D5CDD505-2E9C-101B-9397-08002B2CF9AE}" pid="22" name="MSIP_Label_defa4170-0d19-0005-0004-bc88714345d2_ContentBits">
    <vt:lpwstr>0</vt:lpwstr>
  </property>
  <property fmtid="{D5CDD505-2E9C-101B-9397-08002B2CF9AE}" pid="23" name="docLang">
    <vt:lpwstr>et</vt:lpwstr>
  </property>
</Properties>
</file>